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FC2" w:rsidRDefault="00264FC2" w:rsidP="00CD6B25">
      <w:pPr>
        <w:rPr>
          <w:ins w:id="0" w:author="Author"/>
          <w:rFonts w:ascii="Times New Roman" w:eastAsia="Times New Roman" w:hAnsi="Times New Roman" w:cs="Times New Roman"/>
          <w:b/>
          <w:bCs/>
          <w:sz w:val="20"/>
          <w:szCs w:val="20"/>
          <w:lang w:eastAsia="en-GB"/>
        </w:rPr>
      </w:pPr>
      <w:ins w:id="1" w:author="Author">
        <w:r>
          <w:rPr>
            <w:rFonts w:ascii="Times New Roman" w:eastAsia="Times New Roman" w:hAnsi="Times New Roman" w:cs="Times New Roman"/>
            <w:b/>
            <w:bCs/>
            <w:sz w:val="20"/>
            <w:szCs w:val="20"/>
            <w:lang w:eastAsia="en-GB"/>
          </w:rPr>
          <w:t>Annex III</w:t>
        </w:r>
      </w:ins>
    </w:p>
    <w:p w:rsidR="00CD6B25" w:rsidRDefault="00CD6B25" w:rsidP="00CD6B25">
      <w:pPr>
        <w:rPr>
          <w:ins w:id="2" w:author="Author"/>
          <w:rFonts w:ascii="Times New Roman" w:eastAsia="Times New Roman" w:hAnsi="Times New Roman" w:cs="Times New Roman"/>
          <w:b/>
          <w:bCs/>
          <w:sz w:val="20"/>
          <w:szCs w:val="20"/>
          <w:lang w:eastAsia="en-GB"/>
        </w:rPr>
      </w:pPr>
      <w:r w:rsidRPr="003F012E">
        <w:rPr>
          <w:rFonts w:ascii="Times New Roman" w:eastAsia="Times New Roman" w:hAnsi="Times New Roman" w:cs="Times New Roman"/>
          <w:b/>
          <w:bCs/>
          <w:sz w:val="20"/>
          <w:szCs w:val="20"/>
          <w:lang w:eastAsia="en-GB"/>
        </w:rPr>
        <w:t>S.36.04. - IGT Internal Cost Sharing, Contingent Liabilities (other than derivatives) &amp; Off Balance Sheet Items and Other Types of IGT</w:t>
      </w:r>
      <w:r w:rsidR="0024056D">
        <w:rPr>
          <w:rFonts w:ascii="Times New Roman" w:eastAsia="Times New Roman" w:hAnsi="Times New Roman" w:cs="Times New Roman"/>
          <w:b/>
          <w:bCs/>
          <w:sz w:val="20"/>
          <w:szCs w:val="20"/>
          <w:lang w:eastAsia="en-GB"/>
        </w:rPr>
        <w:t xml:space="preserve"> (old IGT4)</w:t>
      </w:r>
    </w:p>
    <w:p w:rsidR="004B6696" w:rsidRPr="003F012E" w:rsidRDefault="004B6696" w:rsidP="00CD6B25">
      <w:pPr>
        <w:rPr>
          <w:rFonts w:ascii="Times New Roman" w:eastAsia="Times New Roman" w:hAnsi="Times New Roman" w:cs="Times New Roman"/>
          <w:b/>
          <w:bCs/>
          <w:sz w:val="20"/>
          <w:szCs w:val="20"/>
          <w:lang w:eastAsia="en-GB"/>
        </w:rPr>
      </w:pPr>
      <w:ins w:id="3" w:author="Author">
        <w:r>
          <w:rPr>
            <w:rFonts w:ascii="Times New Roman" w:eastAsia="Times New Roman" w:hAnsi="Times New Roman" w:cs="Times New Roman"/>
            <w:b/>
            <w:bCs/>
            <w:sz w:val="20"/>
            <w:szCs w:val="20"/>
            <w:lang w:eastAsia="en-GB"/>
          </w:rPr>
          <w:t>General comments:</w:t>
        </w:r>
      </w:ins>
    </w:p>
    <w:p w:rsidR="0024056D" w:rsidRPr="008B28ED" w:rsidRDefault="0024056D" w:rsidP="0024056D">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4056D" w:rsidRDefault="0024056D" w:rsidP="0024056D">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Pr>
          <w:rFonts w:ascii="Times New Roman" w:hAnsi="Times New Roman" w:cs="Times New Roman"/>
          <w:sz w:val="20"/>
          <w:szCs w:val="20"/>
          <w:lang w:val="en-US"/>
        </w:rPr>
        <w:t>groups.</w:t>
      </w:r>
    </w:p>
    <w:p w:rsidR="005E05DA" w:rsidRPr="00902E9A" w:rsidRDefault="005E05DA">
      <w:pPr>
        <w:suppressAutoHyphens/>
        <w:snapToGrid w:val="0"/>
        <w:spacing w:after="0" w:line="240" w:lineRule="auto"/>
        <w:ind w:left="28" w:firstLine="5"/>
        <w:jc w:val="both"/>
        <w:rPr>
          <w:ins w:id="4" w:author="Author"/>
          <w:rFonts w:ascii="Times New Roman" w:hAnsi="Times New Roman" w:cs="Times New Roman"/>
          <w:sz w:val="20"/>
          <w:szCs w:val="20"/>
          <w:rPrChange w:id="5" w:author="Author">
            <w:rPr>
              <w:ins w:id="6" w:author="Author"/>
              <w:color w:val="000000"/>
              <w:lang w:val="de-DE"/>
            </w:rPr>
          </w:rPrChange>
        </w:rPr>
        <w:pPrChange w:id="7" w:author="Author">
          <w:pPr>
            <w:snapToGrid w:val="0"/>
          </w:pPr>
        </w:pPrChange>
      </w:pPr>
      <w:ins w:id="8" w:author="Author">
        <w:r w:rsidRPr="00902E9A">
          <w:rPr>
            <w:rFonts w:ascii="Times New Roman" w:hAnsi="Times New Roman" w:cs="Times New Roman"/>
            <w:sz w:val="20"/>
            <w:szCs w:val="20"/>
            <w:rPrChange w:id="9" w:author="Author">
              <w:rPr>
                <w:lang w:val="en-US"/>
              </w:rPr>
            </w:rPrChange>
          </w:rPr>
          <w:t>The purpose of this template is to collect information on all other IGTs (significant, very significant and transactions required to be reported in all circumstances) which have not been captured in 36.01 to 36.03 templates</w:t>
        </w:r>
        <w:r w:rsidR="004B4E1C">
          <w:rPr>
            <w:rFonts w:ascii="Times New Roman" w:hAnsi="Times New Roman" w:cs="Times New Roman"/>
            <w:sz w:val="20"/>
            <w:szCs w:val="20"/>
          </w:rPr>
          <w:t xml:space="preserve"> </w:t>
        </w:r>
        <w:r w:rsidR="004B4E1C" w:rsidRPr="00D67CB4">
          <w:rPr>
            <w:rFonts w:ascii="Times New Roman" w:hAnsi="Times New Roman" w:cs="Times New Roman"/>
            <w:sz w:val="20"/>
            <w:szCs w:val="20"/>
          </w:rPr>
          <w:t>within the group according to article 213 (2) (a)</w:t>
        </w:r>
        <w:r w:rsidR="004B4E1C">
          <w:rPr>
            <w:rFonts w:ascii="Times New Roman" w:hAnsi="Times New Roman" w:cs="Times New Roman"/>
            <w:sz w:val="20"/>
            <w:szCs w:val="20"/>
          </w:rPr>
          <w:t xml:space="preserve"> </w:t>
        </w:r>
        <w:r w:rsidR="00264FC2">
          <w:rPr>
            <w:rFonts w:ascii="Times New Roman" w:hAnsi="Times New Roman" w:cs="Times New Roman"/>
            <w:sz w:val="20"/>
            <w:szCs w:val="20"/>
          </w:rPr>
          <w:t>to</w:t>
        </w:r>
        <w:del w:id="10" w:author="Author">
          <w:r w:rsidR="004B4E1C" w:rsidRPr="00D67CB4" w:rsidDel="00264FC2">
            <w:rPr>
              <w:rFonts w:ascii="Times New Roman" w:hAnsi="Times New Roman" w:cs="Times New Roman"/>
              <w:sz w:val="20"/>
              <w:szCs w:val="20"/>
            </w:rPr>
            <w:delText>–</w:delText>
          </w:r>
        </w:del>
        <w:r w:rsidR="004B4E1C" w:rsidRPr="00D67CB4">
          <w:rPr>
            <w:rFonts w:ascii="Times New Roman" w:hAnsi="Times New Roman" w:cs="Times New Roman"/>
            <w:sz w:val="20"/>
            <w:szCs w:val="20"/>
          </w:rPr>
          <w:t xml:space="preserve"> (c) of Directive 2009/138/EC</w:t>
        </w:r>
        <w:r w:rsidRPr="00902E9A">
          <w:rPr>
            <w:rFonts w:ascii="Times New Roman" w:hAnsi="Times New Roman" w:cs="Times New Roman"/>
            <w:sz w:val="20"/>
            <w:szCs w:val="20"/>
            <w:rPrChange w:id="11" w:author="Author">
              <w:rPr>
                <w:lang w:val="en-US"/>
              </w:rPr>
            </w:rPrChange>
          </w:rPr>
          <w:t xml:space="preserve">. These include, but not limited to: </w:t>
        </w:r>
      </w:ins>
    </w:p>
    <w:p w:rsidR="005E05DA" w:rsidRPr="00902E9A" w:rsidRDefault="005E05DA">
      <w:pPr>
        <w:pStyle w:val="ListParagraph"/>
        <w:numPr>
          <w:ilvl w:val="0"/>
          <w:numId w:val="5"/>
        </w:numPr>
        <w:suppressAutoHyphens/>
        <w:snapToGrid w:val="0"/>
        <w:spacing w:after="0" w:line="240" w:lineRule="auto"/>
        <w:rPr>
          <w:ins w:id="12" w:author="Author"/>
          <w:rFonts w:ascii="Times New Roman" w:hAnsi="Times New Roman" w:cs="Times New Roman"/>
          <w:sz w:val="20"/>
          <w:szCs w:val="20"/>
          <w:rPrChange w:id="13" w:author="Author">
            <w:rPr>
              <w:ins w:id="14" w:author="Author"/>
              <w:color w:val="000000"/>
              <w:lang w:val="de-DE"/>
            </w:rPr>
          </w:rPrChange>
        </w:rPr>
        <w:pPrChange w:id="15" w:author="Author">
          <w:pPr>
            <w:snapToGrid w:val="0"/>
          </w:pPr>
        </w:pPrChange>
      </w:pPr>
      <w:ins w:id="16" w:author="Author">
        <w:r w:rsidRPr="00902E9A">
          <w:rPr>
            <w:rFonts w:ascii="Times New Roman" w:hAnsi="Times New Roman" w:cs="Times New Roman"/>
            <w:sz w:val="20"/>
            <w:szCs w:val="20"/>
            <w:rPrChange w:id="17" w:author="Author">
              <w:rPr>
                <w:color w:val="000000"/>
                <w:lang w:val="de-DE"/>
              </w:rPr>
            </w:rPrChange>
          </w:rPr>
          <w:t>Internal cost sharing;</w:t>
        </w:r>
      </w:ins>
    </w:p>
    <w:p w:rsidR="005E05DA" w:rsidRPr="00902E9A" w:rsidRDefault="005E05DA">
      <w:pPr>
        <w:pStyle w:val="ListParagraph"/>
        <w:numPr>
          <w:ilvl w:val="0"/>
          <w:numId w:val="5"/>
        </w:numPr>
        <w:suppressAutoHyphens/>
        <w:snapToGrid w:val="0"/>
        <w:spacing w:after="0" w:line="240" w:lineRule="auto"/>
        <w:rPr>
          <w:ins w:id="18" w:author="Author"/>
          <w:rFonts w:ascii="Times New Roman" w:hAnsi="Times New Roman" w:cs="Times New Roman"/>
          <w:sz w:val="20"/>
          <w:szCs w:val="20"/>
          <w:rPrChange w:id="19" w:author="Author">
            <w:rPr>
              <w:ins w:id="20" w:author="Author"/>
              <w:color w:val="000000"/>
              <w:lang w:val="en-US"/>
            </w:rPr>
          </w:rPrChange>
        </w:rPr>
        <w:pPrChange w:id="21" w:author="Author">
          <w:pPr>
            <w:snapToGrid w:val="0"/>
          </w:pPr>
        </w:pPrChange>
      </w:pPr>
      <w:ins w:id="22" w:author="Author">
        <w:r w:rsidRPr="00902E9A">
          <w:rPr>
            <w:rFonts w:ascii="Times New Roman" w:hAnsi="Times New Roman" w:cs="Times New Roman"/>
            <w:sz w:val="20"/>
            <w:szCs w:val="20"/>
            <w:rPrChange w:id="23" w:author="Author">
              <w:rPr>
                <w:color w:val="000000"/>
                <w:lang w:val="en-US"/>
              </w:rPr>
            </w:rPrChange>
          </w:rPr>
          <w:t>Contingent liabilities (other than derivatives);</w:t>
        </w:r>
      </w:ins>
    </w:p>
    <w:p w:rsidR="005E05DA" w:rsidRPr="00902E9A" w:rsidRDefault="005E05DA">
      <w:pPr>
        <w:pStyle w:val="ListParagraph"/>
        <w:numPr>
          <w:ilvl w:val="0"/>
          <w:numId w:val="5"/>
        </w:numPr>
        <w:suppressAutoHyphens/>
        <w:snapToGrid w:val="0"/>
        <w:spacing w:after="0" w:line="240" w:lineRule="auto"/>
        <w:rPr>
          <w:ins w:id="24" w:author="Author"/>
          <w:rFonts w:ascii="Times New Roman" w:hAnsi="Times New Roman" w:cs="Times New Roman"/>
          <w:sz w:val="20"/>
          <w:szCs w:val="20"/>
          <w:rPrChange w:id="25" w:author="Author">
            <w:rPr>
              <w:ins w:id="26" w:author="Author"/>
              <w:color w:val="000000"/>
              <w:lang w:val="de-DE"/>
            </w:rPr>
          </w:rPrChange>
        </w:rPr>
        <w:pPrChange w:id="27" w:author="Author">
          <w:pPr>
            <w:snapToGrid w:val="0"/>
          </w:pPr>
        </w:pPrChange>
      </w:pPr>
      <w:ins w:id="28" w:author="Author">
        <w:r w:rsidRPr="00902E9A">
          <w:rPr>
            <w:rFonts w:ascii="Times New Roman" w:hAnsi="Times New Roman" w:cs="Times New Roman"/>
            <w:sz w:val="20"/>
            <w:szCs w:val="20"/>
            <w:rPrChange w:id="29" w:author="Author">
              <w:rPr>
                <w:color w:val="000000"/>
                <w:lang w:val="de-DE"/>
              </w:rPr>
            </w:rPrChange>
          </w:rPr>
          <w:t xml:space="preserve">Off balance sheet guarantees; </w:t>
        </w:r>
      </w:ins>
    </w:p>
    <w:p w:rsidR="00504BAB" w:rsidRPr="00902E9A" w:rsidDel="005E05DA" w:rsidRDefault="005E05DA">
      <w:pPr>
        <w:pStyle w:val="ListParagraph"/>
        <w:numPr>
          <w:ilvl w:val="0"/>
          <w:numId w:val="5"/>
        </w:numPr>
        <w:suppressAutoHyphens/>
        <w:snapToGrid w:val="0"/>
        <w:spacing w:after="0" w:line="240" w:lineRule="auto"/>
        <w:rPr>
          <w:del w:id="30" w:author="Author"/>
          <w:rFonts w:ascii="Times New Roman" w:hAnsi="Times New Roman" w:cs="Times New Roman"/>
          <w:sz w:val="20"/>
          <w:szCs w:val="20"/>
          <w:rPrChange w:id="31" w:author="Author">
            <w:rPr>
              <w:del w:id="32" w:author="Author"/>
              <w:rFonts w:ascii="Times New Roman" w:hAnsi="Times New Roman" w:cs="Times New Roman"/>
              <w:color w:val="000000"/>
              <w:sz w:val="20"/>
              <w:szCs w:val="20"/>
            </w:rPr>
          </w:rPrChange>
        </w:rPr>
        <w:pPrChange w:id="33" w:author="Author">
          <w:pPr>
            <w:snapToGrid w:val="0"/>
            <w:spacing w:after="0" w:line="240" w:lineRule="auto"/>
          </w:pPr>
        </w:pPrChange>
      </w:pPr>
      <w:ins w:id="34" w:author="Author">
        <w:r w:rsidRPr="00902E9A">
          <w:rPr>
            <w:rFonts w:ascii="Times New Roman" w:hAnsi="Times New Roman" w:cs="Times New Roman"/>
            <w:sz w:val="20"/>
            <w:szCs w:val="20"/>
            <w:rPrChange w:id="35" w:author="Author">
              <w:rPr>
                <w:color w:val="000000"/>
                <w:lang w:val="en-US"/>
              </w:rPr>
            </w:rPrChange>
          </w:rPr>
          <w:t>Any other transactions between related undertakings or natural persons in scope of the group supervision</w:t>
        </w:r>
      </w:ins>
      <w:del w:id="36" w:author="Author">
        <w:r w:rsidR="00504BAB" w:rsidRPr="00D71D84" w:rsidDel="005E05DA">
          <w:rPr>
            <w:rFonts w:ascii="Times New Roman" w:hAnsi="Times New Roman" w:cs="Times New Roman"/>
            <w:sz w:val="20"/>
            <w:szCs w:val="20"/>
          </w:rPr>
          <w:delText xml:space="preserve">The purpose of this template is to collect information on all (significant, very significant and transactions required to be reported in all circumstances) IGTs related to equity, debt, reciprocal financing and asset transfers related transactions within a group. These include, but are not limited to: </w:delText>
        </w:r>
      </w:del>
    </w:p>
    <w:p w:rsidR="00504BAB" w:rsidRPr="00902E9A" w:rsidDel="005E05DA" w:rsidRDefault="00504BAB">
      <w:pPr>
        <w:pStyle w:val="ListParagraph"/>
        <w:numPr>
          <w:ilvl w:val="0"/>
          <w:numId w:val="5"/>
        </w:numPr>
        <w:suppressAutoHyphens/>
        <w:snapToGrid w:val="0"/>
        <w:spacing w:after="0" w:line="240" w:lineRule="auto"/>
        <w:rPr>
          <w:del w:id="37" w:author="Author"/>
          <w:rFonts w:ascii="Times New Roman" w:hAnsi="Times New Roman" w:cs="Times New Roman"/>
          <w:sz w:val="20"/>
          <w:szCs w:val="20"/>
          <w:rPrChange w:id="38" w:author="Author">
            <w:rPr>
              <w:del w:id="39" w:author="Author"/>
              <w:rFonts w:ascii="Times New Roman" w:hAnsi="Times New Roman" w:cs="Times New Roman"/>
              <w:color w:val="000000"/>
              <w:sz w:val="20"/>
              <w:szCs w:val="20"/>
            </w:rPr>
          </w:rPrChange>
        </w:rPr>
        <w:pPrChange w:id="40" w:author="Author">
          <w:pPr>
            <w:numPr>
              <w:numId w:val="2"/>
            </w:numPr>
            <w:tabs>
              <w:tab w:val="left" w:pos="459"/>
              <w:tab w:val="num" w:pos="1774"/>
            </w:tabs>
            <w:suppressAutoHyphens/>
            <w:snapToGrid w:val="0"/>
            <w:spacing w:after="0" w:line="240" w:lineRule="auto"/>
            <w:ind w:left="459" w:hanging="284"/>
          </w:pPr>
        </w:pPrChange>
      </w:pPr>
      <w:del w:id="41" w:author="Author">
        <w:r w:rsidRPr="00902E9A" w:rsidDel="005E05DA">
          <w:rPr>
            <w:rFonts w:ascii="Times New Roman" w:hAnsi="Times New Roman" w:cs="Times New Roman"/>
            <w:sz w:val="20"/>
            <w:szCs w:val="20"/>
            <w:rPrChange w:id="42" w:author="Author">
              <w:rPr>
                <w:rFonts w:ascii="Times New Roman" w:hAnsi="Times New Roman" w:cs="Times New Roman"/>
                <w:color w:val="000000"/>
                <w:sz w:val="20"/>
                <w:szCs w:val="20"/>
              </w:rPr>
            </w:rPrChange>
          </w:rPr>
          <w:delText>equity and other capital items including participations in related entities and transfer shares of related entities of the group;</w:delText>
        </w:r>
      </w:del>
    </w:p>
    <w:p w:rsidR="00504BAB" w:rsidRPr="00902E9A" w:rsidDel="005E05DA" w:rsidRDefault="00504BAB">
      <w:pPr>
        <w:pStyle w:val="ListParagraph"/>
        <w:numPr>
          <w:ilvl w:val="0"/>
          <w:numId w:val="5"/>
        </w:numPr>
        <w:suppressAutoHyphens/>
        <w:snapToGrid w:val="0"/>
        <w:spacing w:after="0" w:line="240" w:lineRule="auto"/>
        <w:rPr>
          <w:del w:id="43" w:author="Author"/>
          <w:rFonts w:ascii="Times New Roman" w:hAnsi="Times New Roman" w:cs="Times New Roman"/>
          <w:sz w:val="20"/>
          <w:szCs w:val="20"/>
          <w:rPrChange w:id="44" w:author="Author">
            <w:rPr>
              <w:del w:id="45" w:author="Author"/>
              <w:rFonts w:ascii="Times New Roman" w:hAnsi="Times New Roman" w:cs="Times New Roman"/>
              <w:color w:val="000000"/>
              <w:sz w:val="20"/>
              <w:szCs w:val="20"/>
            </w:rPr>
          </w:rPrChange>
        </w:rPr>
        <w:pPrChange w:id="46" w:author="Author">
          <w:pPr>
            <w:numPr>
              <w:numId w:val="2"/>
            </w:numPr>
            <w:tabs>
              <w:tab w:val="left" w:pos="459"/>
              <w:tab w:val="num" w:pos="1774"/>
            </w:tabs>
            <w:suppressAutoHyphens/>
            <w:snapToGrid w:val="0"/>
            <w:spacing w:after="0" w:line="240" w:lineRule="auto"/>
            <w:ind w:left="459" w:hanging="284"/>
          </w:pPr>
        </w:pPrChange>
      </w:pPr>
      <w:del w:id="47" w:author="Author">
        <w:r w:rsidRPr="00902E9A" w:rsidDel="005E05DA">
          <w:rPr>
            <w:rFonts w:ascii="Times New Roman" w:hAnsi="Times New Roman" w:cs="Times New Roman"/>
            <w:sz w:val="20"/>
            <w:szCs w:val="20"/>
            <w:rPrChange w:id="48" w:author="Author">
              <w:rPr>
                <w:rFonts w:ascii="Times New Roman" w:hAnsi="Times New Roman" w:cs="Times New Roman"/>
                <w:color w:val="000000"/>
                <w:sz w:val="20"/>
                <w:szCs w:val="20"/>
              </w:rPr>
            </w:rPrChange>
          </w:rPr>
          <w:delText xml:space="preserve">debt including bonds, loans, collateralised debt, and other transactions of similar nature e.g. with periodic pre-determined interest or coupon or premium payments for a pre-determined period of time.  </w:delText>
        </w:r>
      </w:del>
    </w:p>
    <w:p w:rsidR="00504BAB" w:rsidRPr="00902E9A" w:rsidRDefault="00504BAB">
      <w:pPr>
        <w:pStyle w:val="ListParagraph"/>
        <w:numPr>
          <w:ilvl w:val="0"/>
          <w:numId w:val="5"/>
        </w:numPr>
        <w:suppressAutoHyphens/>
        <w:snapToGrid w:val="0"/>
        <w:spacing w:after="0" w:line="240" w:lineRule="auto"/>
        <w:rPr>
          <w:rFonts w:ascii="Times New Roman" w:hAnsi="Times New Roman" w:cs="Times New Roman"/>
          <w:sz w:val="20"/>
          <w:szCs w:val="20"/>
          <w:rPrChange w:id="49" w:author="Author">
            <w:rPr>
              <w:rFonts w:ascii="Times New Roman" w:hAnsi="Times New Roman" w:cs="Times New Roman"/>
              <w:color w:val="000000"/>
              <w:sz w:val="20"/>
              <w:szCs w:val="20"/>
            </w:rPr>
          </w:rPrChange>
        </w:rPr>
        <w:pPrChange w:id="50" w:author="Author">
          <w:pPr>
            <w:numPr>
              <w:numId w:val="2"/>
            </w:numPr>
            <w:tabs>
              <w:tab w:val="left" w:pos="459"/>
              <w:tab w:val="num" w:pos="1774"/>
            </w:tabs>
            <w:suppressAutoHyphens/>
            <w:snapToGrid w:val="0"/>
            <w:spacing w:after="0" w:line="240" w:lineRule="auto"/>
            <w:ind w:left="459" w:hanging="284"/>
          </w:pPr>
        </w:pPrChange>
      </w:pPr>
      <w:del w:id="51" w:author="Author">
        <w:r w:rsidRPr="00902E9A" w:rsidDel="005E05DA">
          <w:rPr>
            <w:rFonts w:ascii="Times New Roman" w:hAnsi="Times New Roman" w:cs="Times New Roman"/>
            <w:sz w:val="20"/>
            <w:szCs w:val="20"/>
            <w:rPrChange w:id="52" w:author="Author">
              <w:rPr>
                <w:rFonts w:ascii="Times New Roman" w:hAnsi="Times New Roman" w:cs="Times New Roman"/>
                <w:color w:val="000000"/>
                <w:sz w:val="20"/>
                <w:szCs w:val="20"/>
              </w:rPr>
            </w:rPrChange>
          </w:rPr>
          <w:delText>other asset transfer such as transfer of properties and transfer of shares of other companies unrelated (i.e. outside) to the group</w:delText>
        </w:r>
      </w:del>
      <w:r w:rsidRPr="00902E9A">
        <w:rPr>
          <w:rFonts w:ascii="Times New Roman" w:hAnsi="Times New Roman" w:cs="Times New Roman"/>
          <w:sz w:val="20"/>
          <w:szCs w:val="20"/>
          <w:rPrChange w:id="53" w:author="Author">
            <w:rPr>
              <w:rFonts w:ascii="Times New Roman" w:hAnsi="Times New Roman" w:cs="Times New Roman"/>
              <w:color w:val="000000"/>
              <w:sz w:val="20"/>
              <w:szCs w:val="20"/>
            </w:rPr>
          </w:rPrChange>
        </w:rPr>
        <w:t>.</w:t>
      </w:r>
    </w:p>
    <w:p w:rsidR="00504BAB" w:rsidRPr="00D71D84" w:rsidDel="00264FC2" w:rsidRDefault="00504BAB" w:rsidP="00504BAB">
      <w:pPr>
        <w:tabs>
          <w:tab w:val="left" w:pos="459"/>
        </w:tabs>
        <w:snapToGrid w:val="0"/>
        <w:spacing w:after="0" w:line="240" w:lineRule="auto"/>
        <w:ind w:left="175"/>
        <w:rPr>
          <w:del w:id="54" w:author="Author"/>
          <w:rFonts w:ascii="Times New Roman" w:hAnsi="Times New Roman" w:cs="Times New Roman"/>
          <w:color w:val="000000"/>
          <w:sz w:val="20"/>
          <w:szCs w:val="20"/>
        </w:rPr>
      </w:pPr>
    </w:p>
    <w:p w:rsidR="00504BAB" w:rsidRPr="008C309E" w:rsidDel="00516477" w:rsidRDefault="00504BAB" w:rsidP="00504BAB">
      <w:pPr>
        <w:suppressAutoHyphens/>
        <w:snapToGrid w:val="0"/>
        <w:spacing w:after="0" w:line="240" w:lineRule="auto"/>
        <w:ind w:left="28" w:firstLine="5"/>
        <w:jc w:val="both"/>
        <w:rPr>
          <w:del w:id="55" w:author="Author"/>
          <w:rFonts w:ascii="Times New Roman" w:hAnsi="Times New Roman" w:cs="Times New Roman"/>
          <w:sz w:val="20"/>
          <w:szCs w:val="20"/>
        </w:rPr>
      </w:pPr>
      <w:del w:id="56" w:author="Author">
        <w:r w:rsidDel="00516477">
          <w:rPr>
            <w:rFonts w:ascii="Times New Roman" w:hAnsi="Times New Roman" w:cs="Times New Roman"/>
            <w:sz w:val="20"/>
            <w:szCs w:val="20"/>
          </w:rPr>
          <w:delText>This</w:delText>
        </w:r>
        <w:r w:rsidRPr="008C309E" w:rsidDel="00516477">
          <w:rPr>
            <w:rFonts w:ascii="Times New Roman" w:hAnsi="Times New Roman" w:cs="Times New Roman"/>
            <w:sz w:val="20"/>
            <w:szCs w:val="20"/>
          </w:rPr>
          <w:delText xml:space="preserve"> template </w:delText>
        </w:r>
        <w:r w:rsidDel="00516477">
          <w:rPr>
            <w:rFonts w:ascii="Times New Roman" w:hAnsi="Times New Roman" w:cs="Times New Roman"/>
            <w:sz w:val="20"/>
            <w:szCs w:val="20"/>
          </w:rPr>
          <w:delText>shall</w:delText>
        </w:r>
        <w:r w:rsidRPr="008C309E" w:rsidDel="00516477">
          <w:rPr>
            <w:rFonts w:ascii="Times New Roman" w:hAnsi="Times New Roman" w:cs="Times New Roman"/>
            <w:sz w:val="20"/>
            <w:szCs w:val="20"/>
          </w:rPr>
          <w:delText xml:space="preserve"> report all IGTs between entities in scope of group supervision, irrespective of the choice of calculation method or whether sectoral solvency rules have been used for the purposes of the group solvency calculation. </w:delText>
        </w:r>
      </w:del>
    </w:p>
    <w:p w:rsidR="00504BAB" w:rsidRPr="008C309E" w:rsidRDefault="00504BAB" w:rsidP="00504BAB">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504BAB" w:rsidRPr="008C309E" w:rsidDel="00516477" w:rsidRDefault="00504BAB" w:rsidP="00516477">
      <w:pPr>
        <w:suppressAutoHyphens/>
        <w:snapToGrid w:val="0"/>
        <w:spacing w:after="0" w:line="240" w:lineRule="auto"/>
        <w:ind w:left="28" w:firstLine="5"/>
        <w:jc w:val="both"/>
        <w:rPr>
          <w:del w:id="57" w:author="Author"/>
          <w:rFonts w:ascii="Times New Roman" w:hAnsi="Times New Roman" w:cs="Times New Roman"/>
          <w:sz w:val="20"/>
          <w:szCs w:val="20"/>
        </w:rPr>
      </w:pPr>
      <w:r>
        <w:rPr>
          <w:rFonts w:ascii="Times New Roman" w:hAnsi="Times New Roman" w:cs="Times New Roman"/>
          <w:sz w:val="20"/>
          <w:szCs w:val="20"/>
        </w:rPr>
        <w:t>G</w:t>
      </w:r>
      <w:r w:rsidRPr="008C309E">
        <w:rPr>
          <w:rFonts w:ascii="Times New Roman" w:hAnsi="Times New Roman" w:cs="Times New Roman"/>
          <w:sz w:val="20"/>
          <w:szCs w:val="20"/>
        </w:rPr>
        <w:t>roups are expected to complete this template for all significant, very significant and transactions required to be reported in all circumstances for IGTs between</w:t>
      </w:r>
      <w:ins w:id="58" w:author="Author">
        <w:r w:rsidR="00516477" w:rsidRPr="00516477">
          <w:rPr>
            <w:rFonts w:ascii="Times New Roman" w:hAnsi="Times New Roman" w:cs="Times New Roman"/>
            <w:sz w:val="20"/>
            <w:szCs w:val="20"/>
          </w:rPr>
          <w:t xml:space="preserve"> </w:t>
        </w:r>
        <w:r w:rsidR="00516477" w:rsidRPr="00FA6543">
          <w:rPr>
            <w:rFonts w:ascii="Times New Roman" w:hAnsi="Times New Roman" w:cs="Times New Roman"/>
            <w:sz w:val="20"/>
            <w:szCs w:val="20"/>
          </w:rPr>
          <w:t>the individual undertaking and the mixed-activity insurance holding company and its related undertakings</w:t>
        </w:r>
      </w:ins>
      <w:del w:id="59" w:author="Author">
        <w:r w:rsidRPr="008C309E" w:rsidDel="00516477">
          <w:rPr>
            <w:rFonts w:ascii="Times New Roman" w:hAnsi="Times New Roman" w:cs="Times New Roman"/>
            <w:sz w:val="20"/>
            <w:szCs w:val="20"/>
          </w:rPr>
          <w:delText>:</w:delText>
        </w:r>
      </w:del>
    </w:p>
    <w:p w:rsidR="00504BAB" w:rsidRPr="008C309E" w:rsidDel="00516477" w:rsidRDefault="00504BAB" w:rsidP="00516477">
      <w:pPr>
        <w:suppressAutoHyphens/>
        <w:snapToGrid w:val="0"/>
        <w:spacing w:after="0" w:line="240" w:lineRule="auto"/>
        <w:ind w:left="28" w:firstLine="5"/>
        <w:jc w:val="both"/>
        <w:rPr>
          <w:del w:id="60" w:author="Author"/>
          <w:rFonts w:ascii="Times New Roman" w:hAnsi="Times New Roman" w:cs="Times New Roman"/>
          <w:sz w:val="20"/>
          <w:szCs w:val="20"/>
        </w:rPr>
      </w:pPr>
      <w:del w:id="61" w:author="Author">
        <w:r w:rsidRPr="008C309E" w:rsidDel="00516477">
          <w:rPr>
            <w:rFonts w:ascii="Times New Roman" w:hAnsi="Times New Roman" w:cs="Times New Roman"/>
            <w:sz w:val="20"/>
            <w:szCs w:val="20"/>
          </w:rPr>
          <w:delText xml:space="preserve">related undertakings included in the group solvency calculation through method 1. </w:delText>
        </w:r>
      </w:del>
    </w:p>
    <w:p w:rsidR="00504BAB" w:rsidRPr="008C309E" w:rsidDel="00516477" w:rsidRDefault="00504BAB" w:rsidP="00516477">
      <w:pPr>
        <w:suppressAutoHyphens/>
        <w:snapToGrid w:val="0"/>
        <w:spacing w:after="0" w:line="240" w:lineRule="auto"/>
        <w:ind w:left="28" w:firstLine="5"/>
        <w:jc w:val="both"/>
        <w:rPr>
          <w:del w:id="62" w:author="Author"/>
          <w:rFonts w:ascii="Times New Roman" w:hAnsi="Times New Roman" w:cs="Times New Roman"/>
          <w:sz w:val="20"/>
          <w:szCs w:val="20"/>
        </w:rPr>
      </w:pPr>
      <w:del w:id="63" w:author="Author">
        <w:r w:rsidRPr="008C309E" w:rsidDel="00516477">
          <w:rPr>
            <w:rFonts w:ascii="Times New Roman" w:hAnsi="Times New Roman" w:cs="Times New Roman"/>
            <w:sz w:val="20"/>
            <w:szCs w:val="20"/>
          </w:rPr>
          <w:delText xml:space="preserve">related undertakings included in the group solvency calculation through method 2. </w:delText>
        </w:r>
      </w:del>
    </w:p>
    <w:p w:rsidR="00504BAB" w:rsidRPr="008C309E" w:rsidDel="00516477" w:rsidRDefault="00504BAB" w:rsidP="00516477">
      <w:pPr>
        <w:suppressAutoHyphens/>
        <w:snapToGrid w:val="0"/>
        <w:spacing w:after="0" w:line="240" w:lineRule="auto"/>
        <w:ind w:left="28" w:firstLine="5"/>
        <w:jc w:val="both"/>
        <w:rPr>
          <w:del w:id="64" w:author="Author"/>
          <w:rFonts w:ascii="Times New Roman" w:hAnsi="Times New Roman" w:cs="Times New Roman"/>
          <w:sz w:val="20"/>
          <w:szCs w:val="20"/>
        </w:rPr>
      </w:pPr>
      <w:del w:id="65" w:author="Author">
        <w:r w:rsidRPr="008C309E" w:rsidDel="00516477">
          <w:rPr>
            <w:rFonts w:ascii="Times New Roman" w:hAnsi="Times New Roman" w:cs="Times New Roman"/>
            <w:sz w:val="20"/>
            <w:szCs w:val="20"/>
          </w:rPr>
          <w:delText>related credit institutions, investment firms and financial institutions.</w:delText>
        </w:r>
      </w:del>
    </w:p>
    <w:p w:rsidR="00504BAB" w:rsidRPr="008C309E" w:rsidRDefault="00504BAB" w:rsidP="00516477">
      <w:pPr>
        <w:suppressAutoHyphens/>
        <w:snapToGrid w:val="0"/>
        <w:spacing w:after="0" w:line="240" w:lineRule="auto"/>
        <w:ind w:left="28" w:firstLine="5"/>
        <w:jc w:val="both"/>
        <w:rPr>
          <w:rFonts w:ascii="Times New Roman" w:hAnsi="Times New Roman" w:cs="Times New Roman"/>
          <w:sz w:val="20"/>
          <w:szCs w:val="20"/>
        </w:rPr>
      </w:pPr>
      <w:del w:id="66" w:author="Author">
        <w:r w:rsidRPr="008C309E" w:rsidDel="00516477">
          <w:rPr>
            <w:rFonts w:ascii="Times New Roman" w:hAnsi="Times New Roman" w:cs="Times New Roman"/>
            <w:sz w:val="20"/>
            <w:szCs w:val="20"/>
          </w:rPr>
          <w:delText>Related third country undertakings</w:delText>
        </w:r>
      </w:del>
      <w:r w:rsidRPr="008C309E">
        <w:rPr>
          <w:rFonts w:ascii="Times New Roman" w:hAnsi="Times New Roman" w:cs="Times New Roman"/>
          <w:sz w:val="20"/>
          <w:szCs w:val="20"/>
        </w:rPr>
        <w:t>.</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ind w:left="28" w:firstLine="5"/>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include IGT</w:t>
      </w:r>
      <w:r>
        <w:rPr>
          <w:rFonts w:ascii="Times New Roman" w:hAnsi="Times New Roman" w:cs="Times New Roman"/>
          <w:sz w:val="20"/>
          <w:szCs w:val="20"/>
        </w:rPr>
        <w:t>s</w:t>
      </w:r>
      <w:r w:rsidRPr="008C309E">
        <w:rPr>
          <w:rFonts w:ascii="Times New Roman" w:hAnsi="Times New Roman" w:cs="Times New Roman"/>
          <w:sz w:val="20"/>
          <w:szCs w:val="20"/>
        </w:rPr>
        <w:t xml:space="preserve"> that were: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in-force</w:t>
      </w:r>
      <w:proofErr w:type="gramEnd"/>
      <w:r w:rsidRPr="008C309E">
        <w:rPr>
          <w:rFonts w:ascii="Times New Roman" w:hAnsi="Times New Roman" w:cs="Times New Roman"/>
          <w:sz w:val="20"/>
          <w:szCs w:val="20"/>
        </w:rPr>
        <w:t xml:space="preserve"> at the start of the reporting period.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during the reporting period and outstanding at the reporting date.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and expired/matured during the reporting period.  </w:t>
      </w:r>
    </w:p>
    <w:p w:rsidR="00504BAB" w:rsidRPr="008C309E" w:rsidRDefault="00504BAB" w:rsidP="00504BAB">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504BAB" w:rsidRPr="008C309E" w:rsidRDefault="00504BAB" w:rsidP="00504BAB">
      <w:pPr>
        <w:suppressAutoHyphens/>
        <w:snapToGrid w:val="0"/>
        <w:spacing w:after="0" w:line="240" w:lineRule="auto"/>
        <w:ind w:left="28" w:firstLine="5"/>
        <w:jc w:val="both"/>
        <w:rPr>
          <w:rFonts w:ascii="Times New Roman" w:hAnsi="Times New Roman" w:cs="Times New Roman"/>
          <w:sz w:val="20"/>
          <w:szCs w:val="20"/>
        </w:rPr>
      </w:pPr>
      <w:r w:rsidRPr="008C309E">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w:t>
      </w:r>
      <w:ins w:id="67" w:author="Author">
        <w:r w:rsidR="0028217C">
          <w:rPr>
            <w:rFonts w:ascii="Times New Roman" w:hAnsi="Times New Roman" w:cs="Times New Roman"/>
            <w:sz w:val="20"/>
            <w:szCs w:val="20"/>
          </w:rPr>
          <w:t xml:space="preserve">individually </w:t>
        </w:r>
      </w:ins>
      <w:r w:rsidRPr="008C309E">
        <w:rPr>
          <w:rFonts w:ascii="Times New Roman" w:hAnsi="Times New Roman" w:cs="Times New Roman"/>
          <w:sz w:val="20"/>
          <w:szCs w:val="20"/>
        </w:rPr>
        <w:t>reported where collectively</w:t>
      </w:r>
      <w:del w:id="68" w:author="Author">
        <w:r w:rsidRPr="008C309E" w:rsidDel="0028217C">
          <w:rPr>
            <w:rFonts w:ascii="Times New Roman" w:hAnsi="Times New Roman" w:cs="Times New Roman"/>
            <w:sz w:val="20"/>
            <w:szCs w:val="20"/>
          </w:rPr>
          <w:delText xml:space="preserve"> (i.e. as if the transactions were executed as a single transaction),</w:delText>
        </w:r>
      </w:del>
      <w:r w:rsidRPr="008C309E">
        <w:rPr>
          <w:rFonts w:ascii="Times New Roman" w:hAnsi="Times New Roman" w:cs="Times New Roman"/>
          <w:sz w:val="20"/>
          <w:szCs w:val="20"/>
        </w:rPr>
        <w:t xml:space="preserve"> they are at or above the corresponding threshold values for significant or very significant IGTs.  </w:t>
      </w:r>
    </w:p>
    <w:p w:rsidR="00504BAB" w:rsidRPr="008C309E" w:rsidRDefault="00504BAB" w:rsidP="00504BAB">
      <w:pPr>
        <w:suppressAutoHyphens/>
        <w:snapToGrid w:val="0"/>
        <w:spacing w:after="0" w:line="240" w:lineRule="auto"/>
        <w:ind w:left="28" w:firstLine="5"/>
        <w:rPr>
          <w:rFonts w:ascii="Times New Roman" w:hAnsi="Times New Roman" w:cs="Times New Roman"/>
          <w:sz w:val="20"/>
          <w:szCs w:val="20"/>
        </w:rPr>
      </w:pPr>
    </w:p>
    <w:p w:rsidR="00504BAB" w:rsidRPr="008C309E" w:rsidRDefault="00504BAB" w:rsidP="00504BAB">
      <w:pPr>
        <w:suppressAutoHyphens/>
        <w:snapToGrid w:val="0"/>
        <w:spacing w:after="0" w:line="240" w:lineRule="auto"/>
        <w:rPr>
          <w:rFonts w:ascii="Times New Roman" w:hAnsi="Times New Roman" w:cs="Times New Roman"/>
          <w:sz w:val="20"/>
          <w:szCs w:val="20"/>
        </w:rPr>
      </w:pPr>
      <w:r w:rsidRPr="008C309E">
        <w:rPr>
          <w:rFonts w:ascii="Times New Roman" w:hAnsi="Times New Roman" w:cs="Times New Roman"/>
          <w:sz w:val="20"/>
          <w:szCs w:val="20"/>
        </w:rPr>
        <w:t xml:space="preserve">Each transaction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separately.</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Any additions / top-ups to significant IGTs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Pr>
          <w:rFonts w:ascii="Times New Roman" w:hAnsi="Times New Roman" w:cs="Times New Roman"/>
          <w:sz w:val="20"/>
          <w:szCs w:val="20"/>
        </w:rPr>
        <w:t>shall</w:t>
      </w:r>
      <w:r w:rsidRPr="008C309E">
        <w:rPr>
          <w:rFonts w:ascii="Times New Roman" w:hAnsi="Times New Roman" w:cs="Times New Roman"/>
          <w:sz w:val="20"/>
          <w:szCs w:val="20"/>
        </w:rPr>
        <w:t xml:space="preserve"> be recorded as a separate item with its issue date as the date of the top-up.</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Pr>
          <w:rFonts w:ascii="Times New Roman" w:hAnsi="Times New Roman" w:cs="Times New Roman"/>
          <w:sz w:val="20"/>
          <w:szCs w:val="20"/>
        </w:rPr>
        <w:t>)</w:t>
      </w:r>
      <w:r w:rsidRPr="008C309E">
        <w:rPr>
          <w:rFonts w:ascii="Times New Roman" w:hAnsi="Times New Roman" w:cs="Times New Roman"/>
          <w:sz w:val="20"/>
          <w:szCs w:val="20"/>
        </w:rPr>
        <w:t xml:space="preserve"> the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record the maximum amount as the transaction amount, in this case €10m. </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504BAB" w:rsidRDefault="00504BAB" w:rsidP="00504BAB">
      <w:pPr>
        <w:tabs>
          <w:tab w:val="left" w:pos="459"/>
        </w:tabs>
        <w:snapToGrid w:val="0"/>
        <w:spacing w:after="0" w:line="240" w:lineRule="auto"/>
        <w:ind w:left="175"/>
        <w:rPr>
          <w:rFonts w:ascii="Times New Roman" w:hAnsi="Times New Roman" w:cs="Times New Roman"/>
          <w:color w:val="000000"/>
          <w:sz w:val="20"/>
          <w:szCs w:val="20"/>
        </w:rPr>
      </w:pPr>
    </w:p>
    <w:p w:rsidR="00504BAB" w:rsidRPr="00D71D84" w:rsidRDefault="00504BAB" w:rsidP="00504BAB">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240"/>
        <w:gridCol w:w="2148"/>
        <w:gridCol w:w="5836"/>
        <w:tblGridChange w:id="69">
          <w:tblGrid>
            <w:gridCol w:w="1240"/>
            <w:gridCol w:w="2148"/>
            <w:gridCol w:w="5836"/>
          </w:tblGrid>
        </w:tblGridChange>
      </w:tblGrid>
      <w:tr w:rsidR="00504BAB" w:rsidRPr="0024056D" w:rsidTr="003F012E">
        <w:trPr>
          <w:trHeight w:val="401"/>
        </w:trPr>
        <w:tc>
          <w:tcPr>
            <w:tcW w:w="1240" w:type="dxa"/>
            <w:tcBorders>
              <w:top w:val="single" w:sz="4" w:space="0" w:color="auto"/>
              <w:left w:val="single" w:sz="4" w:space="0" w:color="auto"/>
              <w:bottom w:val="single" w:sz="4" w:space="0" w:color="auto"/>
              <w:right w:val="single" w:sz="4" w:space="0" w:color="auto"/>
            </w:tcBorders>
            <w:shd w:val="clear" w:color="auto" w:fill="auto"/>
          </w:tcPr>
          <w:p w:rsidR="00504BAB" w:rsidRDefault="00504BAB" w:rsidP="003F012E">
            <w:pPr>
              <w:spacing w:after="0" w:line="240" w:lineRule="auto"/>
              <w:jc w:val="center"/>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auto"/>
            </w:tcBorders>
            <w:shd w:val="clear" w:color="auto" w:fill="auto"/>
          </w:tcPr>
          <w:p w:rsidR="00504BAB" w:rsidRPr="0024056D" w:rsidRDefault="00504BAB" w:rsidP="003F012E">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ITEM</w:t>
            </w:r>
          </w:p>
        </w:tc>
        <w:tc>
          <w:tcPr>
            <w:tcW w:w="5836" w:type="dxa"/>
            <w:tcBorders>
              <w:top w:val="single" w:sz="4" w:space="0" w:color="auto"/>
              <w:left w:val="nil"/>
              <w:bottom w:val="single" w:sz="4" w:space="0" w:color="auto"/>
              <w:right w:val="single" w:sz="4" w:space="0" w:color="auto"/>
            </w:tcBorders>
            <w:shd w:val="clear" w:color="auto" w:fill="auto"/>
          </w:tcPr>
          <w:p w:rsidR="00504BAB" w:rsidRPr="0024056D" w:rsidRDefault="00504BAB" w:rsidP="003F012E">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INSTRUCTIONS</w:t>
            </w:r>
          </w:p>
        </w:tc>
      </w:tr>
      <w:tr w:rsidR="00CD6B25" w:rsidRPr="0024056D" w:rsidTr="003F012E">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 (</w:t>
            </w:r>
            <w:r w:rsidR="00CD6B25" w:rsidRPr="003F012E">
              <w:rPr>
                <w:rFonts w:ascii="Times New Roman" w:eastAsia="Times New Roman" w:hAnsi="Times New Roman" w:cs="Times New Roman"/>
                <w:color w:val="000000"/>
                <w:sz w:val="20"/>
                <w:szCs w:val="20"/>
                <w:lang w:eastAsia="en-GB"/>
              </w:rPr>
              <w:t>A1</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single" w:sz="4" w:space="0" w:color="auto"/>
              <w:right w:val="single" w:sz="4" w:space="0" w:color="auto"/>
            </w:tcBorders>
            <w:shd w:val="clear" w:color="auto" w:fill="auto"/>
            <w:hideMark/>
          </w:tcPr>
          <w:p w:rsidR="00CD6B25" w:rsidRPr="003F012E" w:rsidRDefault="00CD6B25" w:rsidP="0013765F">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ID of int</w:t>
            </w:r>
            <w:del w:id="70" w:author="Author">
              <w:r w:rsidRPr="003F012E" w:rsidDel="0013765F">
                <w:rPr>
                  <w:rFonts w:ascii="Times New Roman" w:eastAsia="Times New Roman" w:hAnsi="Times New Roman" w:cs="Times New Roman"/>
                  <w:color w:val="000000"/>
                  <w:sz w:val="20"/>
                  <w:szCs w:val="20"/>
                  <w:lang w:eastAsia="en-GB"/>
                </w:rPr>
                <w:delText>e</w:delText>
              </w:r>
            </w:del>
            <w:r w:rsidRPr="003F012E">
              <w:rPr>
                <w:rFonts w:ascii="Times New Roman" w:eastAsia="Times New Roman" w:hAnsi="Times New Roman" w:cs="Times New Roman"/>
                <w:color w:val="000000"/>
                <w:sz w:val="20"/>
                <w:szCs w:val="20"/>
                <w:lang w:eastAsia="en-GB"/>
              </w:rPr>
              <w:t>r</w:t>
            </w:r>
            <w:ins w:id="71" w:author="Author">
              <w:r w:rsidR="0013765F">
                <w:rPr>
                  <w:rFonts w:ascii="Times New Roman" w:eastAsia="Times New Roman" w:hAnsi="Times New Roman" w:cs="Times New Roman"/>
                  <w:color w:val="000000"/>
                  <w:sz w:val="20"/>
                  <w:szCs w:val="20"/>
                  <w:lang w:eastAsia="en-GB"/>
                </w:rPr>
                <w:t>a</w:t>
              </w:r>
            </w:ins>
            <w:r w:rsidRPr="003F012E">
              <w:rPr>
                <w:rFonts w:ascii="Times New Roman" w:eastAsia="Times New Roman" w:hAnsi="Times New Roman" w:cs="Times New Roman"/>
                <w:color w:val="000000"/>
                <w:sz w:val="20"/>
                <w:szCs w:val="20"/>
                <w:lang w:eastAsia="en-GB"/>
              </w:rPr>
              <w:t>group transaction</w:t>
            </w:r>
          </w:p>
        </w:tc>
        <w:tc>
          <w:tcPr>
            <w:tcW w:w="5836" w:type="dxa"/>
            <w:tcBorders>
              <w:top w:val="single" w:sz="4" w:space="0" w:color="auto"/>
              <w:left w:val="nil"/>
              <w:bottom w:val="single" w:sz="4" w:space="0" w:color="auto"/>
              <w:right w:val="single" w:sz="4" w:space="0" w:color="auto"/>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Unique internal identification code for each intra</w:t>
            </w:r>
            <w:del w:id="72" w:author="Author">
              <w:r w:rsidRPr="003F012E" w:rsidDel="00516477">
                <w:rPr>
                  <w:rFonts w:ascii="Times New Roman" w:eastAsia="Times New Roman" w:hAnsi="Times New Roman" w:cs="Times New Roman"/>
                  <w:color w:val="000000"/>
                  <w:sz w:val="20"/>
                  <w:szCs w:val="20"/>
                  <w:lang w:eastAsia="en-GB"/>
                </w:rPr>
                <w:delText>-</w:delText>
              </w:r>
            </w:del>
            <w:r w:rsidRPr="003F012E">
              <w:rPr>
                <w:rFonts w:ascii="Times New Roman" w:eastAsia="Times New Roman" w:hAnsi="Times New Roman" w:cs="Times New Roman"/>
                <w:color w:val="000000"/>
                <w:sz w:val="20"/>
                <w:szCs w:val="20"/>
                <w:lang w:eastAsia="en-GB"/>
              </w:rPr>
              <w:t>group transaction. Must be consistent over time.</w:t>
            </w:r>
          </w:p>
        </w:tc>
      </w:tr>
      <w:tr w:rsidR="00CD6B25" w:rsidRPr="0024056D" w:rsidTr="003F012E">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C0020 (</w:t>
            </w:r>
            <w:r w:rsidR="00CD6B25" w:rsidRPr="003F012E">
              <w:rPr>
                <w:rFonts w:ascii="Times New Roman" w:eastAsia="Times New Roman" w:hAnsi="Times New Roman" w:cs="Times New Roman"/>
                <w:color w:val="000000"/>
                <w:sz w:val="20"/>
                <w:szCs w:val="20"/>
                <w:lang w:eastAsia="en-GB"/>
              </w:rPr>
              <w:t>B6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Investor/ Buyer/ Beneficiary name </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Legal name of the entity that is purchasing/investing in the asset/investment or receiving the service/guarantee. </w:t>
            </w:r>
          </w:p>
        </w:tc>
      </w:tr>
      <w:tr w:rsidR="00CD6B25" w:rsidRPr="0024056D" w:rsidTr="003F012E">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3F012E"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C0030 (</w:t>
            </w:r>
            <w:r w:rsidR="00CD6B25" w:rsidRPr="003F012E">
              <w:rPr>
                <w:rFonts w:ascii="Times New Roman" w:eastAsia="Times New Roman" w:hAnsi="Times New Roman" w:cs="Times New Roman"/>
                <w:color w:val="000000"/>
                <w:sz w:val="20"/>
                <w:szCs w:val="20"/>
                <w:lang w:eastAsia="en-GB"/>
              </w:rPr>
              <w:t>C6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Identification code </w:t>
            </w:r>
            <w:r w:rsidR="00504BAB">
              <w:rPr>
                <w:rFonts w:ascii="Times New Roman" w:eastAsia="Times New Roman" w:hAnsi="Times New Roman" w:cs="Times New Roman"/>
                <w:color w:val="000000"/>
                <w:sz w:val="20"/>
                <w:szCs w:val="20"/>
                <w:lang w:eastAsia="en-GB"/>
              </w:rPr>
              <w:t xml:space="preserve">of the </w:t>
            </w:r>
            <w:r w:rsidR="00504BAB" w:rsidRPr="008C309E">
              <w:rPr>
                <w:rFonts w:ascii="Times New Roman" w:eastAsia="Times New Roman" w:hAnsi="Times New Roman" w:cs="Times New Roman"/>
                <w:color w:val="000000"/>
                <w:sz w:val="20"/>
                <w:szCs w:val="20"/>
                <w:lang w:eastAsia="en-GB"/>
              </w:rPr>
              <w:t>Investor/ Buyer/ Beneficiary</w:t>
            </w:r>
          </w:p>
        </w:tc>
        <w:tc>
          <w:tcPr>
            <w:tcW w:w="5836" w:type="dxa"/>
            <w:tcBorders>
              <w:top w:val="single" w:sz="4" w:space="0" w:color="auto"/>
              <w:left w:val="nil"/>
              <w:bottom w:val="nil"/>
              <w:right w:val="single" w:sz="4" w:space="0" w:color="000000"/>
            </w:tcBorders>
            <w:shd w:val="clear" w:color="auto" w:fill="auto"/>
            <w:hideMark/>
          </w:tcPr>
          <w:p w:rsidR="00504BAB" w:rsidRDefault="00504BAB" w:rsidP="00504BAB">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del w:id="73" w:author="Author">
              <w:r w:rsidRPr="00043189" w:rsidDel="00317DA3">
                <w:rPr>
                  <w:rFonts w:ascii="Times New Roman" w:hAnsi="Times New Roman" w:cs="Times New Roman"/>
                  <w:sz w:val="20"/>
                  <w:szCs w:val="20"/>
                </w:rPr>
                <w:delText xml:space="preserve"> if existent</w:delText>
              </w:r>
            </w:del>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CD6B25" w:rsidRPr="003F012E"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504BAB"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tcPr>
          <w:p w:rsidR="00504BAB" w:rsidRDefault="00504BAB" w:rsidP="00CD6B25">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sz w:val="20"/>
                <w:szCs w:val="20"/>
                <w:lang w:eastAsia="en-GB"/>
              </w:rPr>
              <w:t>C0040</w:t>
            </w:r>
          </w:p>
        </w:tc>
        <w:tc>
          <w:tcPr>
            <w:tcW w:w="2148" w:type="dxa"/>
            <w:tcBorders>
              <w:top w:val="single" w:sz="4" w:space="0" w:color="auto"/>
              <w:left w:val="nil"/>
              <w:bottom w:val="nil"/>
              <w:right w:val="single" w:sz="4" w:space="0" w:color="000000"/>
            </w:tcBorders>
            <w:shd w:val="clear" w:color="auto" w:fill="auto"/>
          </w:tcPr>
          <w:p w:rsidR="00504BAB" w:rsidRPr="008C309E"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sidRPr="008C309E">
              <w:rPr>
                <w:rFonts w:ascii="Times New Roman" w:eastAsia="Times New Roman" w:hAnsi="Times New Roman" w:cs="Times New Roman"/>
                <w:color w:val="000000"/>
                <w:sz w:val="20"/>
                <w:szCs w:val="20"/>
                <w:lang w:eastAsia="en-GB"/>
              </w:rPr>
              <w:t>Investor/ Buyer/ Beneficiary</w:t>
            </w:r>
          </w:p>
          <w:p w:rsidR="00504BAB" w:rsidRPr="0024056D" w:rsidRDefault="00504BAB" w:rsidP="00CD6B25">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rsidR="00504BAB" w:rsidRPr="0024056D" w:rsidRDefault="00504BAB" w:rsidP="00CD6B25">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sidRPr="008C309E">
              <w:rPr>
                <w:rFonts w:ascii="Times New Roman" w:eastAsia="Times New Roman" w:hAnsi="Times New Roman" w:cs="Times New Roman"/>
                <w:color w:val="000000"/>
                <w:sz w:val="20"/>
                <w:szCs w:val="20"/>
                <w:lang w:eastAsia="en-GB"/>
              </w:rPr>
              <w:t>Investor/ Buyer/ Beneficiary</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D6B25"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rsidR="00504BAB"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504BAB">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 xml:space="preserve">0 </w:t>
            </w:r>
          </w:p>
          <w:p w:rsidR="00CD6B25" w:rsidRPr="003F012E"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D6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Issuer/ Seller/ Provider name </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Legal name of the entity that is selling/transferring the asset/investment or providing the service/guarantee. </w:t>
            </w:r>
          </w:p>
        </w:tc>
      </w:tr>
      <w:tr w:rsidR="00CD6B25" w:rsidRPr="0024056D" w:rsidTr="00504BAB">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504BAB"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504BAB">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p w:rsidR="00CD6B25" w:rsidRPr="003F012E"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E6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Identification code </w:t>
            </w:r>
            <w:r w:rsidR="00504BAB">
              <w:rPr>
                <w:rFonts w:ascii="Times New Roman" w:eastAsia="Times New Roman" w:hAnsi="Times New Roman" w:cs="Times New Roman"/>
                <w:color w:val="000000"/>
                <w:sz w:val="20"/>
                <w:szCs w:val="20"/>
                <w:lang w:eastAsia="en-GB"/>
              </w:rPr>
              <w:t xml:space="preserve">of the </w:t>
            </w:r>
            <w:r w:rsidR="00504BAB" w:rsidRPr="008C309E">
              <w:rPr>
                <w:rFonts w:ascii="Times New Roman" w:eastAsia="Times New Roman" w:hAnsi="Times New Roman" w:cs="Times New Roman"/>
                <w:color w:val="000000"/>
                <w:sz w:val="20"/>
                <w:szCs w:val="20"/>
                <w:lang w:eastAsia="en-GB"/>
              </w:rPr>
              <w:t>Issuer/ Seller/ Provider</w:t>
            </w:r>
          </w:p>
        </w:tc>
        <w:tc>
          <w:tcPr>
            <w:tcW w:w="5836" w:type="dxa"/>
            <w:tcBorders>
              <w:top w:val="single" w:sz="4" w:space="0" w:color="auto"/>
              <w:left w:val="nil"/>
              <w:bottom w:val="nil"/>
              <w:right w:val="single" w:sz="4" w:space="0" w:color="000000"/>
            </w:tcBorders>
            <w:shd w:val="clear" w:color="auto" w:fill="auto"/>
            <w:hideMark/>
          </w:tcPr>
          <w:p w:rsidR="00504BAB" w:rsidRDefault="00504BAB" w:rsidP="00504BAB">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del w:id="74" w:author="Author">
              <w:r w:rsidRPr="00043189" w:rsidDel="00317DA3">
                <w:rPr>
                  <w:rFonts w:ascii="Times New Roman" w:hAnsi="Times New Roman" w:cs="Times New Roman"/>
                  <w:sz w:val="20"/>
                  <w:szCs w:val="20"/>
                </w:rPr>
                <w:delText xml:space="preserve"> </w:delText>
              </w:r>
              <w:bookmarkStart w:id="75" w:name="_GoBack"/>
              <w:r w:rsidRPr="00043189" w:rsidDel="00317DA3">
                <w:rPr>
                  <w:rFonts w:ascii="Times New Roman" w:hAnsi="Times New Roman" w:cs="Times New Roman"/>
                  <w:sz w:val="20"/>
                  <w:szCs w:val="20"/>
                </w:rPr>
                <w:delText>if e</w:delText>
              </w:r>
              <w:bookmarkEnd w:id="75"/>
              <w:r w:rsidRPr="00043189" w:rsidDel="00317DA3">
                <w:rPr>
                  <w:rFonts w:ascii="Times New Roman" w:hAnsi="Times New Roman" w:cs="Times New Roman"/>
                  <w:sz w:val="20"/>
                  <w:szCs w:val="20"/>
                </w:rPr>
                <w:delText>xistent</w:delText>
              </w:r>
            </w:del>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CD6B25" w:rsidRPr="003F012E"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504BAB" w:rsidRPr="0024056D" w:rsidTr="008C309E">
        <w:trPr>
          <w:trHeight w:val="570"/>
        </w:trPr>
        <w:tc>
          <w:tcPr>
            <w:tcW w:w="1240" w:type="dxa"/>
            <w:tcBorders>
              <w:top w:val="single" w:sz="4" w:space="0" w:color="auto"/>
              <w:left w:val="single" w:sz="4" w:space="0" w:color="000000"/>
              <w:bottom w:val="nil"/>
              <w:right w:val="single" w:sz="4" w:space="0" w:color="000000"/>
            </w:tcBorders>
            <w:shd w:val="clear" w:color="auto" w:fill="auto"/>
          </w:tcPr>
          <w:p w:rsidR="00504BAB" w:rsidRDefault="00504BAB" w:rsidP="008C309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C007</w:t>
            </w:r>
            <w:r w:rsidRPr="00CE2B7F">
              <w:rPr>
                <w:rFonts w:ascii="Times New Roman" w:eastAsia="Times New Roman" w:hAnsi="Times New Roman" w:cs="Times New Roman"/>
                <w:sz w:val="20"/>
                <w:szCs w:val="20"/>
                <w:lang w:eastAsia="en-GB"/>
              </w:rPr>
              <w:t>0</w:t>
            </w:r>
          </w:p>
        </w:tc>
        <w:tc>
          <w:tcPr>
            <w:tcW w:w="2148" w:type="dxa"/>
            <w:tcBorders>
              <w:top w:val="single" w:sz="4" w:space="0" w:color="auto"/>
              <w:left w:val="nil"/>
              <w:bottom w:val="nil"/>
              <w:right w:val="single" w:sz="4" w:space="0" w:color="000000"/>
            </w:tcBorders>
            <w:shd w:val="clear" w:color="auto" w:fill="auto"/>
          </w:tcPr>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sidRPr="008C309E">
              <w:rPr>
                <w:rFonts w:ascii="Times New Roman" w:eastAsia="Times New Roman" w:hAnsi="Times New Roman" w:cs="Times New Roman"/>
                <w:color w:val="000000"/>
                <w:sz w:val="20"/>
                <w:szCs w:val="20"/>
                <w:lang w:eastAsia="en-GB"/>
              </w:rPr>
              <w:t>Issuer/ Seller/ Provider</w:t>
            </w:r>
          </w:p>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sidRPr="008C309E">
              <w:rPr>
                <w:rFonts w:ascii="Times New Roman" w:eastAsia="Times New Roman" w:hAnsi="Times New Roman" w:cs="Times New Roman"/>
                <w:color w:val="000000"/>
                <w:sz w:val="20"/>
                <w:szCs w:val="20"/>
                <w:lang w:eastAsia="en-GB"/>
              </w:rPr>
              <w:t>Issuer/ Seller/ Provider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D6B25" w:rsidRPr="0024056D" w:rsidTr="003F012E">
        <w:trPr>
          <w:trHeight w:val="1425"/>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rsidR="002C2E41"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2C2E41">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 xml:space="preserve">0 </w:t>
            </w:r>
          </w:p>
          <w:p w:rsidR="00CD6B25" w:rsidRPr="003F012E"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F6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single" w:sz="4" w:space="0" w:color="auto"/>
              <w:right w:val="single" w:sz="4" w:space="0" w:color="000000"/>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Transaction type</w:t>
            </w:r>
          </w:p>
        </w:tc>
        <w:tc>
          <w:tcPr>
            <w:tcW w:w="5836" w:type="dxa"/>
            <w:tcBorders>
              <w:top w:val="single" w:sz="4" w:space="0" w:color="auto"/>
              <w:left w:val="nil"/>
              <w:bottom w:val="single" w:sz="4" w:space="0" w:color="auto"/>
              <w:right w:val="single" w:sz="4" w:space="0" w:color="000000"/>
            </w:tcBorders>
            <w:shd w:val="clear" w:color="auto" w:fill="auto"/>
            <w:hideMark/>
          </w:tcPr>
          <w:p w:rsidR="00EF05E7" w:rsidRPr="003F012E" w:rsidRDefault="00EF05E7"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Identify the type of </w:t>
            </w:r>
            <w:r w:rsidR="002C2E41">
              <w:rPr>
                <w:rFonts w:ascii="Times New Roman" w:eastAsia="Times New Roman" w:hAnsi="Times New Roman" w:cs="Times New Roman"/>
                <w:color w:val="000000"/>
                <w:sz w:val="20"/>
                <w:szCs w:val="20"/>
                <w:lang w:eastAsia="en-GB"/>
              </w:rPr>
              <w:t>transaction</w:t>
            </w:r>
            <w:r w:rsidRPr="003F012E">
              <w:rPr>
                <w:rFonts w:ascii="Times New Roman" w:eastAsia="Times New Roman" w:hAnsi="Times New Roman" w:cs="Times New Roman"/>
                <w:color w:val="000000"/>
                <w:sz w:val="20"/>
                <w:szCs w:val="20"/>
                <w:lang w:eastAsia="en-GB"/>
              </w:rPr>
              <w:t xml:space="preserve">. </w:t>
            </w:r>
            <w:r w:rsidR="002C2E41">
              <w:rPr>
                <w:rFonts w:ascii="Times New Roman" w:eastAsia="Times New Roman" w:hAnsi="Times New Roman" w:cs="Times New Roman"/>
                <w:color w:val="000000"/>
                <w:sz w:val="20"/>
                <w:szCs w:val="20"/>
                <w:lang w:eastAsia="en-GB"/>
              </w:rPr>
              <w:t>T</w:t>
            </w:r>
            <w:r w:rsidRPr="003F012E">
              <w:rPr>
                <w:rFonts w:ascii="Times New Roman" w:eastAsia="Times New Roman" w:hAnsi="Times New Roman" w:cs="Times New Roman"/>
                <w:color w:val="000000"/>
                <w:sz w:val="20"/>
                <w:szCs w:val="20"/>
                <w:lang w:eastAsia="en-GB"/>
              </w:rPr>
              <w:t>he following close list shall be used</w:t>
            </w:r>
            <w:r w:rsidR="007F3DC5" w:rsidRPr="003F012E">
              <w:rPr>
                <w:rFonts w:ascii="Times New Roman" w:eastAsia="Times New Roman" w:hAnsi="Times New Roman" w:cs="Times New Roman"/>
                <w:color w:val="000000"/>
                <w:sz w:val="20"/>
                <w:szCs w:val="20"/>
                <w:lang w:eastAsia="en-GB"/>
              </w:rPr>
              <w:t>:</w:t>
            </w:r>
          </w:p>
          <w:p w:rsidR="00CD6B25" w:rsidRPr="003F012E" w:rsidRDefault="00B14384" w:rsidP="00B14384">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1 </w:t>
            </w:r>
            <w:r w:rsidR="002C2E41">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 xml:space="preserve"> Contingent liabilities</w:t>
            </w:r>
            <w:r w:rsidR="00CD6B25" w:rsidRPr="003F012E">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2 </w:t>
            </w:r>
            <w:r w:rsidR="00CD6B25" w:rsidRPr="003F012E">
              <w:rPr>
                <w:rFonts w:ascii="Times New Roman" w:eastAsia="Times New Roman" w:hAnsi="Times New Roman" w:cs="Times New Roman"/>
                <w:color w:val="000000"/>
                <w:sz w:val="20"/>
                <w:szCs w:val="20"/>
                <w:lang w:eastAsia="en-GB"/>
              </w:rPr>
              <w:t>- </w:t>
            </w:r>
            <w:r w:rsidR="00EF05E7" w:rsidRPr="003F012E">
              <w:rPr>
                <w:rFonts w:ascii="Times New Roman" w:eastAsia="Times New Roman" w:hAnsi="Times New Roman" w:cs="Times New Roman"/>
                <w:color w:val="000000"/>
                <w:sz w:val="20"/>
                <w:szCs w:val="20"/>
                <w:lang w:eastAsia="en-GB"/>
              </w:rPr>
              <w:t>O</w:t>
            </w:r>
            <w:r w:rsidR="00CD6B25" w:rsidRPr="003F012E">
              <w:rPr>
                <w:rFonts w:ascii="Times New Roman" w:eastAsia="Times New Roman" w:hAnsi="Times New Roman" w:cs="Times New Roman"/>
                <w:color w:val="000000"/>
                <w:sz w:val="20"/>
                <w:szCs w:val="20"/>
                <w:lang w:eastAsia="en-GB"/>
              </w:rPr>
              <w:t>ff balance sheet items</w:t>
            </w:r>
            <w:r w:rsidR="00CD6B25" w:rsidRPr="003F012E">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3 </w:t>
            </w:r>
            <w:r w:rsidR="00CD6B25" w:rsidRPr="003F012E">
              <w:rPr>
                <w:rFonts w:ascii="Times New Roman" w:eastAsia="Times New Roman" w:hAnsi="Times New Roman" w:cs="Times New Roman"/>
                <w:color w:val="000000"/>
                <w:sz w:val="20"/>
                <w:szCs w:val="20"/>
                <w:lang w:eastAsia="en-GB"/>
              </w:rPr>
              <w:t>- Internal cost sharing</w:t>
            </w:r>
            <w:r w:rsidR="00CD6B25" w:rsidRPr="003F012E">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4 </w:t>
            </w:r>
            <w:r w:rsidR="00CD6B25" w:rsidRPr="003F012E">
              <w:rPr>
                <w:rFonts w:ascii="Times New Roman" w:eastAsia="Times New Roman" w:hAnsi="Times New Roman" w:cs="Times New Roman"/>
                <w:color w:val="000000"/>
                <w:sz w:val="20"/>
                <w:szCs w:val="20"/>
                <w:lang w:eastAsia="en-GB"/>
              </w:rPr>
              <w:t>- Others</w:t>
            </w:r>
          </w:p>
          <w:p w:rsidR="00A95B08" w:rsidRPr="003F012E" w:rsidRDefault="00A95B08" w:rsidP="00EF05E7">
            <w:pPr>
              <w:spacing w:after="0" w:line="240" w:lineRule="auto"/>
              <w:rPr>
                <w:rFonts w:ascii="Times New Roman" w:eastAsia="Times New Roman" w:hAnsi="Times New Roman" w:cs="Times New Roman"/>
                <w:color w:val="000000"/>
                <w:sz w:val="20"/>
                <w:szCs w:val="20"/>
                <w:lang w:eastAsia="en-GB"/>
              </w:rPr>
            </w:pPr>
          </w:p>
        </w:tc>
      </w:tr>
      <w:tr w:rsidR="00CD6B25" w:rsidRPr="0024056D" w:rsidTr="003F012E">
        <w:trPr>
          <w:trHeight w:val="285"/>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2C2E41"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2C2E41">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 xml:space="preserve">0 </w:t>
            </w:r>
          </w:p>
          <w:p w:rsidR="00CD6B25" w:rsidRPr="003F012E"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G6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Transaction Issue date</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EF05E7"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hAnsi="Times New Roman" w:cs="Times New Roman"/>
                <w:sz w:val="20"/>
                <w:szCs w:val="20"/>
              </w:rPr>
              <w:t>Identify the ISO 8601 (</w:t>
            </w:r>
            <w:proofErr w:type="spellStart"/>
            <w:r w:rsidRPr="003F012E">
              <w:rPr>
                <w:rFonts w:ascii="Times New Roman" w:hAnsi="Times New Roman" w:cs="Times New Roman"/>
                <w:sz w:val="20"/>
                <w:szCs w:val="20"/>
              </w:rPr>
              <w:t>yyyy</w:t>
            </w:r>
            <w:proofErr w:type="spellEnd"/>
            <w:r w:rsidRPr="003F012E">
              <w:rPr>
                <w:rFonts w:ascii="Times New Roman" w:hAnsi="Times New Roman" w:cs="Times New Roman"/>
                <w:sz w:val="20"/>
                <w:szCs w:val="20"/>
              </w:rPr>
              <w:t>-mm-</w:t>
            </w:r>
            <w:proofErr w:type="spellStart"/>
            <w:r w:rsidRPr="003F012E">
              <w:rPr>
                <w:rFonts w:ascii="Times New Roman" w:hAnsi="Times New Roman" w:cs="Times New Roman"/>
                <w:sz w:val="20"/>
                <w:szCs w:val="20"/>
              </w:rPr>
              <w:t>dd</w:t>
            </w:r>
            <w:proofErr w:type="spellEnd"/>
            <w:r w:rsidRPr="003F012E">
              <w:rPr>
                <w:rFonts w:ascii="Times New Roman" w:hAnsi="Times New Roman" w:cs="Times New Roman"/>
                <w:sz w:val="20"/>
                <w:szCs w:val="20"/>
              </w:rPr>
              <w:t xml:space="preserve">) code of the </w:t>
            </w:r>
            <w:r w:rsidRPr="003F012E">
              <w:rPr>
                <w:rFonts w:ascii="Times New Roman" w:eastAsia="Times New Roman" w:hAnsi="Times New Roman" w:cs="Times New Roman"/>
                <w:color w:val="000000"/>
                <w:sz w:val="20"/>
                <w:szCs w:val="20"/>
                <w:lang w:eastAsia="en-GB"/>
              </w:rPr>
              <w:t>d</w:t>
            </w:r>
            <w:r w:rsidR="00CD6B25" w:rsidRPr="003F012E">
              <w:rPr>
                <w:rFonts w:ascii="Times New Roman" w:eastAsia="Times New Roman" w:hAnsi="Times New Roman" w:cs="Times New Roman"/>
                <w:color w:val="000000"/>
                <w:sz w:val="20"/>
                <w:szCs w:val="20"/>
                <w:lang w:eastAsia="en-GB"/>
              </w:rPr>
              <w:t>ate when the transaction/issue takes effect.</w:t>
            </w:r>
          </w:p>
        </w:tc>
      </w:tr>
      <w:tr w:rsidR="00CD6B25" w:rsidRPr="0024056D" w:rsidTr="003F012E">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2C2E41">
              <w:rPr>
                <w:rFonts w:ascii="Times New Roman" w:eastAsia="Times New Roman" w:hAnsi="Times New Roman" w:cs="Times New Roman"/>
                <w:color w:val="000000"/>
                <w:sz w:val="20"/>
                <w:szCs w:val="20"/>
                <w:lang w:eastAsia="en-GB"/>
              </w:rPr>
              <w:t>10</w:t>
            </w:r>
            <w:r>
              <w:rPr>
                <w:rFonts w:ascii="Times New Roman" w:eastAsia="Times New Roman" w:hAnsi="Times New Roman" w:cs="Times New Roman"/>
                <w:color w:val="000000"/>
                <w:sz w:val="20"/>
                <w:szCs w:val="20"/>
                <w:lang w:eastAsia="en-GB"/>
              </w:rPr>
              <w:t xml:space="preserve">0 </w:t>
            </w:r>
          </w:p>
          <w:p w:rsidR="00CD6B25" w:rsidRPr="003F012E"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H6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Effective date of agreement/ contract underlying transaction </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Where applicable, </w:t>
            </w:r>
            <w:r w:rsidR="00EF05E7" w:rsidRPr="003F012E">
              <w:rPr>
                <w:rFonts w:ascii="Times New Roman" w:hAnsi="Times New Roman" w:cs="Times New Roman"/>
                <w:sz w:val="20"/>
                <w:szCs w:val="20"/>
              </w:rPr>
              <w:t>Identify the ISO 8601 (</w:t>
            </w:r>
            <w:proofErr w:type="spellStart"/>
            <w:r w:rsidR="00EF05E7" w:rsidRPr="003F012E">
              <w:rPr>
                <w:rFonts w:ascii="Times New Roman" w:hAnsi="Times New Roman" w:cs="Times New Roman"/>
                <w:sz w:val="20"/>
                <w:szCs w:val="20"/>
              </w:rPr>
              <w:t>yyyy</w:t>
            </w:r>
            <w:proofErr w:type="spellEnd"/>
            <w:r w:rsidR="00EF05E7" w:rsidRPr="003F012E">
              <w:rPr>
                <w:rFonts w:ascii="Times New Roman" w:hAnsi="Times New Roman" w:cs="Times New Roman"/>
                <w:sz w:val="20"/>
                <w:szCs w:val="20"/>
              </w:rPr>
              <w:t>-mm-</w:t>
            </w:r>
            <w:proofErr w:type="spellStart"/>
            <w:r w:rsidR="00EF05E7" w:rsidRPr="003F012E">
              <w:rPr>
                <w:rFonts w:ascii="Times New Roman" w:hAnsi="Times New Roman" w:cs="Times New Roman"/>
                <w:sz w:val="20"/>
                <w:szCs w:val="20"/>
              </w:rPr>
              <w:t>dd</w:t>
            </w:r>
            <w:proofErr w:type="spellEnd"/>
            <w:r w:rsidR="00EF05E7" w:rsidRPr="003F012E">
              <w:rPr>
                <w:rFonts w:ascii="Times New Roman" w:hAnsi="Times New Roman" w:cs="Times New Roman"/>
                <w:sz w:val="20"/>
                <w:szCs w:val="20"/>
              </w:rPr>
              <w:t xml:space="preserve">) code of the </w:t>
            </w:r>
            <w:r w:rsidRPr="003F012E">
              <w:rPr>
                <w:rFonts w:ascii="Times New Roman" w:eastAsia="Times New Roman" w:hAnsi="Times New Roman" w:cs="Times New Roman"/>
                <w:color w:val="000000"/>
                <w:sz w:val="20"/>
                <w:szCs w:val="20"/>
                <w:lang w:eastAsia="en-GB"/>
              </w:rPr>
              <w:t xml:space="preserve">date when the transaction or contract underlying the transactions takes effect if different from the transaction date.  If same as the transaction date, the transaction date is to be reported.  </w:t>
            </w:r>
          </w:p>
        </w:tc>
      </w:tr>
      <w:tr w:rsidR="00CD6B25" w:rsidRPr="0024056D" w:rsidTr="00902E9A">
        <w:tblPrEx>
          <w:tblW w:w="9224" w:type="dxa"/>
          <w:tblInd w:w="98" w:type="dxa"/>
          <w:tblPrExChange w:id="76" w:author="Author">
            <w:tblPrEx>
              <w:tblW w:w="9224" w:type="dxa"/>
              <w:tblInd w:w="98" w:type="dxa"/>
            </w:tblPrEx>
          </w:tblPrExChange>
        </w:tblPrEx>
        <w:trPr>
          <w:trHeight w:val="913"/>
          <w:trPrChange w:id="77" w:author="Author">
            <w:trPr>
              <w:trHeight w:val="1185"/>
            </w:trPr>
          </w:trPrChange>
        </w:trPr>
        <w:tc>
          <w:tcPr>
            <w:tcW w:w="1240" w:type="dxa"/>
            <w:tcBorders>
              <w:top w:val="single" w:sz="4" w:space="0" w:color="auto"/>
              <w:left w:val="single" w:sz="4" w:space="0" w:color="000000"/>
              <w:bottom w:val="nil"/>
              <w:right w:val="single" w:sz="4" w:space="0" w:color="000000"/>
            </w:tcBorders>
            <w:shd w:val="clear" w:color="auto" w:fill="auto"/>
            <w:hideMark/>
            <w:tcPrChange w:id="78" w:author="Author">
              <w:tcPr>
                <w:tcW w:w="1240" w:type="dxa"/>
                <w:tcBorders>
                  <w:top w:val="single" w:sz="4" w:space="0" w:color="auto"/>
                  <w:left w:val="single" w:sz="4" w:space="0" w:color="000000"/>
                  <w:bottom w:val="nil"/>
                  <w:right w:val="single" w:sz="4" w:space="0" w:color="000000"/>
                </w:tcBorders>
                <w:shd w:val="clear" w:color="auto" w:fill="auto"/>
                <w:hideMark/>
              </w:tcPr>
            </w:tcPrChange>
          </w:tcPr>
          <w:p w:rsidR="002C2E41"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2C2E41">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 xml:space="preserve">0 </w:t>
            </w:r>
          </w:p>
          <w:p w:rsidR="00CD6B25" w:rsidRPr="003F012E"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I6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Change w:id="79" w:author="Author">
              <w:tcPr>
                <w:tcW w:w="2148" w:type="dxa"/>
                <w:tcBorders>
                  <w:top w:val="single" w:sz="4" w:space="0" w:color="auto"/>
                  <w:left w:val="nil"/>
                  <w:bottom w:val="nil"/>
                  <w:right w:val="single" w:sz="4" w:space="0" w:color="000000"/>
                </w:tcBorders>
                <w:shd w:val="clear" w:color="auto" w:fill="auto"/>
                <w:hideMark/>
              </w:tcPr>
            </w:tcPrChange>
          </w:tcPr>
          <w:p w:rsidR="00CD6B25" w:rsidRPr="003F012E" w:rsidRDefault="00CD6B25"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Expiry date of agreement / contract underlying transaction </w:t>
            </w:r>
          </w:p>
        </w:tc>
        <w:tc>
          <w:tcPr>
            <w:tcW w:w="5836" w:type="dxa"/>
            <w:tcBorders>
              <w:top w:val="single" w:sz="4" w:space="0" w:color="auto"/>
              <w:left w:val="nil"/>
              <w:bottom w:val="nil"/>
              <w:right w:val="single" w:sz="4" w:space="0" w:color="000000"/>
            </w:tcBorders>
            <w:shd w:val="clear" w:color="auto" w:fill="auto"/>
            <w:hideMark/>
            <w:tcPrChange w:id="80" w:author="Author">
              <w:tcPr>
                <w:tcW w:w="5836" w:type="dxa"/>
                <w:tcBorders>
                  <w:top w:val="single" w:sz="4" w:space="0" w:color="auto"/>
                  <w:left w:val="nil"/>
                  <w:bottom w:val="nil"/>
                  <w:right w:val="single" w:sz="4" w:space="0" w:color="000000"/>
                </w:tcBorders>
                <w:shd w:val="clear" w:color="auto" w:fill="auto"/>
                <w:hideMark/>
              </w:tcPr>
            </w:tcPrChange>
          </w:tcPr>
          <w:p w:rsidR="00CD6B25" w:rsidRPr="003F012E" w:rsidRDefault="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Where applicable, </w:t>
            </w:r>
            <w:r w:rsidR="00EF05E7" w:rsidRPr="003F012E">
              <w:rPr>
                <w:rFonts w:ascii="Times New Roman" w:hAnsi="Times New Roman" w:cs="Times New Roman"/>
                <w:sz w:val="20"/>
                <w:szCs w:val="20"/>
              </w:rPr>
              <w:t>identify the ISO 8601 (</w:t>
            </w:r>
            <w:proofErr w:type="spellStart"/>
            <w:r w:rsidR="00EF05E7" w:rsidRPr="003F012E">
              <w:rPr>
                <w:rFonts w:ascii="Times New Roman" w:hAnsi="Times New Roman" w:cs="Times New Roman"/>
                <w:sz w:val="20"/>
                <w:szCs w:val="20"/>
              </w:rPr>
              <w:t>yyyy</w:t>
            </w:r>
            <w:proofErr w:type="spellEnd"/>
            <w:r w:rsidR="00EF05E7" w:rsidRPr="003F012E">
              <w:rPr>
                <w:rFonts w:ascii="Times New Roman" w:hAnsi="Times New Roman" w:cs="Times New Roman"/>
                <w:sz w:val="20"/>
                <w:szCs w:val="20"/>
              </w:rPr>
              <w:t>-mm-</w:t>
            </w:r>
            <w:proofErr w:type="spellStart"/>
            <w:r w:rsidR="00EF05E7" w:rsidRPr="003F012E">
              <w:rPr>
                <w:rFonts w:ascii="Times New Roman" w:hAnsi="Times New Roman" w:cs="Times New Roman"/>
                <w:sz w:val="20"/>
                <w:szCs w:val="20"/>
              </w:rPr>
              <w:t>dd</w:t>
            </w:r>
            <w:proofErr w:type="spellEnd"/>
            <w:r w:rsidR="00EF05E7" w:rsidRPr="003F012E">
              <w:rPr>
                <w:rFonts w:ascii="Times New Roman" w:hAnsi="Times New Roman" w:cs="Times New Roman"/>
                <w:sz w:val="20"/>
                <w:szCs w:val="20"/>
              </w:rPr>
              <w:t xml:space="preserve">) code of the </w:t>
            </w:r>
            <w:r w:rsidRPr="003F012E">
              <w:rPr>
                <w:rFonts w:ascii="Times New Roman" w:eastAsia="Times New Roman" w:hAnsi="Times New Roman" w:cs="Times New Roman"/>
                <w:color w:val="000000"/>
                <w:sz w:val="20"/>
                <w:szCs w:val="20"/>
                <w:lang w:eastAsia="en-GB"/>
              </w:rPr>
              <w:t>date when the agreement/contract ceases. If the expiry date is perpetual use "9999</w:t>
            </w:r>
            <w:r w:rsidR="002C2E41">
              <w:rPr>
                <w:rFonts w:ascii="Times New Roman" w:eastAsia="Times New Roman" w:hAnsi="Times New Roman" w:cs="Times New Roman"/>
                <w:color w:val="000000"/>
                <w:sz w:val="20"/>
                <w:szCs w:val="20"/>
                <w:lang w:eastAsia="en-GB"/>
              </w:rPr>
              <w:t>-12-31</w:t>
            </w:r>
            <w:r w:rsidRPr="003F012E">
              <w:rPr>
                <w:rFonts w:ascii="Times New Roman" w:eastAsia="Times New Roman" w:hAnsi="Times New Roman" w:cs="Times New Roman"/>
                <w:color w:val="000000"/>
                <w:sz w:val="20"/>
                <w:szCs w:val="20"/>
                <w:lang w:eastAsia="en-GB"/>
              </w:rPr>
              <w:t>".</w:t>
            </w:r>
          </w:p>
        </w:tc>
      </w:tr>
      <w:tr w:rsidR="00CD6B25"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 xml:space="preserve">0 </w:t>
            </w:r>
          </w:p>
          <w:p w:rsidR="00CD6B25" w:rsidRPr="003F012E"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J6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Currency of transaction </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EF05E7"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hAnsi="Times New Roman" w:cs="Times New Roman"/>
                <w:sz w:val="20"/>
                <w:szCs w:val="20"/>
              </w:rPr>
              <w:t>Identify the ISO 4217 alphabetic code of the</w:t>
            </w:r>
            <w:r w:rsidRPr="003F012E">
              <w:rPr>
                <w:rFonts w:ascii="Times New Roman" w:eastAsia="Times New Roman" w:hAnsi="Times New Roman" w:cs="Times New Roman"/>
                <w:color w:val="000000"/>
                <w:sz w:val="20"/>
                <w:szCs w:val="20"/>
                <w:lang w:eastAsia="en-GB"/>
              </w:rPr>
              <w:t xml:space="preserve"> c</w:t>
            </w:r>
            <w:r w:rsidR="00CD6B25" w:rsidRPr="003F012E">
              <w:rPr>
                <w:rFonts w:ascii="Times New Roman" w:eastAsia="Times New Roman" w:hAnsi="Times New Roman" w:cs="Times New Roman"/>
                <w:color w:val="000000"/>
                <w:sz w:val="20"/>
                <w:szCs w:val="20"/>
                <w:lang w:eastAsia="en-GB"/>
              </w:rPr>
              <w:t>urrency in which the transaction took place.</w:t>
            </w:r>
          </w:p>
        </w:tc>
      </w:tr>
      <w:tr w:rsidR="00CD6B25" w:rsidRPr="0024056D" w:rsidTr="00504BAB">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 xml:space="preserve">0 </w:t>
            </w:r>
          </w:p>
          <w:p w:rsidR="00CD6B25" w:rsidRPr="003F012E"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K6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Trigger event </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Where applicable, brief description of event that would trigger the transaction/payment/liability/none e.g. event that would result in a contingent liability occurring.</w:t>
            </w:r>
          </w:p>
        </w:tc>
      </w:tr>
      <w:tr w:rsidR="00CD6B25" w:rsidRPr="0024056D" w:rsidTr="003F012E">
        <w:trPr>
          <w:trHeight w:val="558"/>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 xml:space="preserve">0 </w:t>
            </w:r>
          </w:p>
          <w:p w:rsidR="00CD6B25" w:rsidRPr="003F012E"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L6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B4058B">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V</w:t>
            </w:r>
            <w:r w:rsidR="00CD6B25" w:rsidRPr="003F012E">
              <w:rPr>
                <w:rFonts w:ascii="Times New Roman" w:eastAsia="Times New Roman" w:hAnsi="Times New Roman" w:cs="Times New Roman"/>
                <w:color w:val="000000"/>
                <w:sz w:val="20"/>
                <w:szCs w:val="20"/>
                <w:lang w:eastAsia="en-GB"/>
              </w:rPr>
              <w:t xml:space="preserve">alue of transaction/ collateral </w:t>
            </w:r>
            <w:r w:rsidR="004E6F5C">
              <w:rPr>
                <w:rFonts w:ascii="Times New Roman" w:eastAsia="Times New Roman" w:hAnsi="Times New Roman" w:cs="Times New Roman"/>
                <w:color w:val="000000"/>
                <w:sz w:val="20"/>
                <w:szCs w:val="20"/>
                <w:lang w:eastAsia="en-GB"/>
              </w:rPr>
              <w:t>/Guarantee</w:t>
            </w:r>
          </w:p>
        </w:tc>
        <w:tc>
          <w:tcPr>
            <w:tcW w:w="5836" w:type="dxa"/>
            <w:tcBorders>
              <w:top w:val="single" w:sz="4" w:space="0" w:color="auto"/>
              <w:left w:val="nil"/>
              <w:bottom w:val="nil"/>
              <w:right w:val="single" w:sz="4" w:space="0" w:color="000000"/>
            </w:tcBorders>
            <w:shd w:val="clear" w:color="auto" w:fill="auto"/>
            <w:hideMark/>
          </w:tcPr>
          <w:p w:rsidR="00D7548A" w:rsidRPr="006A06E1" w:rsidRDefault="00B4058B" w:rsidP="003F012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V</w:t>
            </w:r>
            <w:r w:rsidR="00CD6B25" w:rsidRPr="003F012E">
              <w:rPr>
                <w:rFonts w:ascii="Times New Roman" w:eastAsia="Times New Roman" w:hAnsi="Times New Roman" w:cs="Times New Roman"/>
                <w:color w:val="000000"/>
                <w:sz w:val="20"/>
                <w:szCs w:val="20"/>
                <w:lang w:eastAsia="en-GB"/>
              </w:rPr>
              <w:t>alue of the</w:t>
            </w:r>
            <w:r w:rsidR="00D66D4B">
              <w:rPr>
                <w:rFonts w:ascii="Times New Roman" w:eastAsia="Times New Roman" w:hAnsi="Times New Roman" w:cs="Times New Roman"/>
                <w:color w:val="000000"/>
                <w:sz w:val="20"/>
                <w:szCs w:val="20"/>
                <w:lang w:eastAsia="en-GB"/>
              </w:rPr>
              <w:t xml:space="preserve"> </w:t>
            </w:r>
            <w:r w:rsidR="00CD6B25" w:rsidRPr="003F012E">
              <w:rPr>
                <w:rFonts w:ascii="Times New Roman" w:eastAsia="Times New Roman" w:hAnsi="Times New Roman" w:cs="Times New Roman"/>
                <w:color w:val="000000"/>
                <w:sz w:val="20"/>
                <w:szCs w:val="20"/>
                <w:lang w:eastAsia="en-GB"/>
              </w:rPr>
              <w:t>transaction</w:t>
            </w:r>
            <w:r w:rsidR="00D7548A" w:rsidRPr="003F012E">
              <w:rPr>
                <w:rFonts w:ascii="Times New Roman" w:eastAsia="Times New Roman" w:hAnsi="Times New Roman" w:cs="Times New Roman"/>
                <w:color w:val="000000"/>
                <w:sz w:val="20"/>
                <w:szCs w:val="20"/>
                <w:lang w:eastAsia="en-GB"/>
              </w:rPr>
              <w:t xml:space="preserve">, </w:t>
            </w:r>
            <w:r w:rsidR="00CD6B25" w:rsidRPr="003F012E">
              <w:rPr>
                <w:rFonts w:ascii="Times New Roman" w:eastAsia="Times New Roman" w:hAnsi="Times New Roman" w:cs="Times New Roman"/>
                <w:color w:val="000000"/>
                <w:sz w:val="20"/>
                <w:szCs w:val="20"/>
                <w:lang w:eastAsia="en-GB"/>
              </w:rPr>
              <w:t>collateral pledged</w:t>
            </w:r>
            <w:r w:rsidR="00D66D4B">
              <w:rPr>
                <w:rFonts w:ascii="Times New Roman" w:eastAsia="Times New Roman" w:hAnsi="Times New Roman" w:cs="Times New Roman"/>
                <w:color w:val="000000"/>
                <w:sz w:val="20"/>
                <w:szCs w:val="20"/>
                <w:lang w:eastAsia="en-GB"/>
              </w:rPr>
              <w:t xml:space="preserve"> or </w:t>
            </w:r>
            <w:r w:rsidR="00D7548A" w:rsidRPr="003F012E">
              <w:rPr>
                <w:rFonts w:ascii="Times New Roman" w:eastAsia="Times New Roman" w:hAnsi="Times New Roman" w:cs="Times New Roman"/>
                <w:color w:val="000000"/>
                <w:sz w:val="20"/>
                <w:szCs w:val="20"/>
                <w:lang w:eastAsia="en-GB"/>
              </w:rPr>
              <w:t xml:space="preserve">contingent liability recognised on the Solvency II balance </w:t>
            </w:r>
            <w:r w:rsidR="00D7548A" w:rsidRPr="006A06E1">
              <w:rPr>
                <w:rFonts w:ascii="Times New Roman" w:eastAsia="Times New Roman" w:hAnsi="Times New Roman" w:cs="Times New Roman"/>
                <w:color w:val="000000"/>
                <w:sz w:val="20"/>
                <w:szCs w:val="20"/>
                <w:lang w:eastAsia="en-GB"/>
              </w:rPr>
              <w:t>sheet</w:t>
            </w:r>
            <w:r w:rsidR="00D66D4B" w:rsidRPr="006A06E1">
              <w:rPr>
                <w:rFonts w:ascii="Times New Roman" w:eastAsia="Times New Roman" w:hAnsi="Times New Roman" w:cs="Times New Roman"/>
                <w:color w:val="000000"/>
                <w:sz w:val="20"/>
                <w:szCs w:val="20"/>
                <w:lang w:eastAsia="en-GB"/>
              </w:rPr>
              <w:t>.</w:t>
            </w:r>
            <w:r w:rsidR="00D7548A" w:rsidRPr="006A06E1">
              <w:rPr>
                <w:rFonts w:ascii="Times New Roman" w:eastAsia="Times New Roman" w:hAnsi="Times New Roman" w:cs="Times New Roman"/>
                <w:color w:val="000000"/>
                <w:sz w:val="20"/>
                <w:szCs w:val="20"/>
                <w:lang w:eastAsia="en-GB"/>
              </w:rPr>
              <w:t xml:space="preserve"> </w:t>
            </w:r>
          </w:p>
          <w:p w:rsidR="00D7548A" w:rsidRPr="006A06E1" w:rsidRDefault="00D7548A" w:rsidP="003F012E">
            <w:pPr>
              <w:spacing w:after="0" w:line="240" w:lineRule="auto"/>
              <w:rPr>
                <w:rFonts w:ascii="Times New Roman" w:eastAsia="Times New Roman" w:hAnsi="Times New Roman" w:cs="Times New Roman"/>
                <w:color w:val="000000"/>
                <w:sz w:val="20"/>
                <w:szCs w:val="20"/>
                <w:lang w:eastAsia="en-GB"/>
              </w:rPr>
            </w:pPr>
          </w:p>
          <w:p w:rsidR="00CD6B25" w:rsidRPr="003F012E" w:rsidRDefault="00CD6B25" w:rsidP="00D7548A">
            <w:pPr>
              <w:spacing w:after="0" w:line="240" w:lineRule="auto"/>
              <w:rPr>
                <w:rFonts w:ascii="Times New Roman" w:eastAsia="Times New Roman" w:hAnsi="Times New Roman" w:cs="Times New Roman"/>
                <w:color w:val="000000"/>
                <w:sz w:val="20"/>
                <w:szCs w:val="20"/>
                <w:lang w:eastAsia="en-GB"/>
              </w:rPr>
            </w:pPr>
            <w:r w:rsidRPr="006A06E1">
              <w:rPr>
                <w:rFonts w:ascii="Times New Roman" w:eastAsia="Times New Roman" w:hAnsi="Times New Roman" w:cs="Times New Roman"/>
                <w:color w:val="000000"/>
                <w:sz w:val="20"/>
                <w:szCs w:val="20"/>
                <w:lang w:eastAsia="en-GB"/>
              </w:rPr>
              <w:t xml:space="preserve">This item is to be reported in the </w:t>
            </w:r>
            <w:ins w:id="81" w:author="Author">
              <w:r w:rsidR="00264FC2" w:rsidRPr="00902E9A">
                <w:rPr>
                  <w:rFonts w:ascii="Times New Roman" w:eastAsia="Times New Roman" w:hAnsi="Times New Roman" w:cs="Times New Roman"/>
                  <w:color w:val="000000"/>
                  <w:sz w:val="20"/>
                  <w:szCs w:val="20"/>
                  <w:lang w:eastAsia="en-GB"/>
                  <w:rPrChange w:id="82" w:author="Author">
                    <w:rPr>
                      <w:rFonts w:ascii="Times New Roman" w:eastAsia="Times New Roman" w:hAnsi="Times New Roman" w:cs="Times New Roman"/>
                      <w:color w:val="000000"/>
                      <w:sz w:val="20"/>
                      <w:szCs w:val="20"/>
                      <w:highlight w:val="yellow"/>
                      <w:lang w:eastAsia="en-GB"/>
                    </w:rPr>
                  </w:rPrChange>
                </w:rPr>
                <w:t xml:space="preserve">reporting </w:t>
              </w:r>
            </w:ins>
            <w:r w:rsidRPr="006A06E1">
              <w:rPr>
                <w:rFonts w:ascii="Times New Roman" w:eastAsia="Times New Roman" w:hAnsi="Times New Roman" w:cs="Times New Roman"/>
                <w:color w:val="000000"/>
                <w:sz w:val="20"/>
                <w:szCs w:val="20"/>
                <w:lang w:eastAsia="en-GB"/>
              </w:rPr>
              <w:t>currency of the group.</w:t>
            </w:r>
          </w:p>
          <w:p w:rsidR="00D7548A" w:rsidRPr="003F012E" w:rsidRDefault="00D7548A" w:rsidP="00D7548A">
            <w:pPr>
              <w:spacing w:after="0" w:line="240" w:lineRule="auto"/>
              <w:rPr>
                <w:rFonts w:ascii="Times New Roman" w:eastAsia="Times New Roman" w:hAnsi="Times New Roman" w:cs="Times New Roman"/>
                <w:color w:val="000000"/>
                <w:sz w:val="20"/>
                <w:szCs w:val="20"/>
                <w:lang w:eastAsia="en-GB"/>
              </w:rPr>
            </w:pPr>
          </w:p>
          <w:p w:rsidR="00D7548A" w:rsidRPr="003F012E" w:rsidRDefault="00D7548A">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All items </w:t>
            </w:r>
            <w:r w:rsidR="0024056D">
              <w:rPr>
                <w:rFonts w:ascii="Times New Roman" w:eastAsia="Times New Roman" w:hAnsi="Times New Roman" w:cs="Times New Roman"/>
                <w:color w:val="000000"/>
                <w:sz w:val="20"/>
                <w:szCs w:val="20"/>
                <w:lang w:eastAsia="en-GB"/>
              </w:rPr>
              <w:t>shall</w:t>
            </w:r>
            <w:r w:rsidRPr="003F012E">
              <w:rPr>
                <w:rFonts w:ascii="Times New Roman" w:eastAsia="Times New Roman" w:hAnsi="Times New Roman" w:cs="Times New Roman"/>
                <w:color w:val="000000"/>
                <w:sz w:val="20"/>
                <w:szCs w:val="20"/>
                <w:lang w:eastAsia="en-GB"/>
              </w:rPr>
              <w:t xml:space="preserve"> be reported on Solvency II value. However where SII value is not available (e.g. non-EEA operations under method 2 in equivalent regimes or banks and credit institutions) then the local or </w:t>
            </w:r>
            <w:proofErr w:type="spellStart"/>
            <w:r w:rsidRPr="003F012E">
              <w:rPr>
                <w:rFonts w:ascii="Times New Roman" w:eastAsia="Times New Roman" w:hAnsi="Times New Roman" w:cs="Times New Roman"/>
                <w:color w:val="000000"/>
                <w:sz w:val="20"/>
                <w:szCs w:val="20"/>
                <w:lang w:eastAsia="en-GB"/>
              </w:rPr>
              <w:t>sectoral</w:t>
            </w:r>
            <w:proofErr w:type="spellEnd"/>
            <w:r w:rsidRPr="003F012E">
              <w:rPr>
                <w:rFonts w:ascii="Times New Roman" w:eastAsia="Times New Roman" w:hAnsi="Times New Roman" w:cs="Times New Roman"/>
                <w:color w:val="000000"/>
                <w:sz w:val="20"/>
                <w:szCs w:val="20"/>
                <w:lang w:eastAsia="en-GB"/>
              </w:rPr>
              <w:t xml:space="preserve"> valuation rules </w:t>
            </w:r>
            <w:r w:rsidR="0024056D">
              <w:rPr>
                <w:rFonts w:ascii="Times New Roman" w:eastAsia="Times New Roman" w:hAnsi="Times New Roman" w:cs="Times New Roman"/>
                <w:color w:val="000000"/>
                <w:sz w:val="20"/>
                <w:szCs w:val="20"/>
                <w:lang w:eastAsia="en-GB"/>
              </w:rPr>
              <w:t>shall</w:t>
            </w:r>
            <w:r w:rsidRPr="003F012E">
              <w:rPr>
                <w:rFonts w:ascii="Times New Roman" w:eastAsia="Times New Roman" w:hAnsi="Times New Roman" w:cs="Times New Roman"/>
                <w:color w:val="000000"/>
                <w:sz w:val="20"/>
                <w:szCs w:val="20"/>
                <w:lang w:eastAsia="en-GB"/>
              </w:rPr>
              <w:t xml:space="preserve"> be used</w:t>
            </w:r>
            <w:r w:rsidR="00D66D4B">
              <w:rPr>
                <w:rFonts w:ascii="Times New Roman" w:hAnsi="Times New Roman" w:cs="Times New Roman"/>
                <w:sz w:val="20"/>
                <w:szCs w:val="20"/>
                <w:lang w:val="en-US"/>
              </w:rPr>
              <w:t>.</w:t>
            </w:r>
          </w:p>
        </w:tc>
      </w:tr>
      <w:tr w:rsidR="00CD6B25" w:rsidRPr="0024056D" w:rsidTr="00504BAB">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rsidR="00D66D4B" w:rsidRDefault="004E6F5C"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 xml:space="preserve">0 </w:t>
            </w:r>
          </w:p>
          <w:p w:rsidR="00CD6B25" w:rsidRPr="003F012E" w:rsidRDefault="004E6F5C"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M6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Maximum possible value of contingent liabilities</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1F3E03" w:rsidP="00EE5964">
            <w:pPr>
              <w:rPr>
                <w:rFonts w:ascii="Times New Roman" w:hAnsi="Times New Roman" w:cs="Times New Roman"/>
                <w:sz w:val="20"/>
                <w:szCs w:val="20"/>
              </w:rPr>
            </w:pPr>
            <w:r w:rsidRPr="003F012E">
              <w:rPr>
                <w:rFonts w:ascii="Times New Roman" w:hAnsi="Times New Roman" w:cs="Times New Roman"/>
                <w:sz w:val="20"/>
                <w:szCs w:val="20"/>
              </w:rPr>
              <w:t xml:space="preserve">Maximum possible value, if possible, regardless of their probability (i.e. future cash flows required to settle the contingent liability over the lifetime of that contingent liability, discounted at the relevant risk-free interest rate term structure) of contingent liabilities </w:t>
            </w:r>
            <w:del w:id="83" w:author="Author">
              <w:r w:rsidRPr="003F012E" w:rsidDel="00EE5964">
                <w:rPr>
                  <w:rFonts w:ascii="Times New Roman" w:hAnsi="Times New Roman" w:cs="Times New Roman"/>
                  <w:sz w:val="20"/>
                  <w:szCs w:val="20"/>
                </w:rPr>
                <w:delText xml:space="preserve">that are not </w:delText>
              </w:r>
            </w:del>
            <w:r w:rsidRPr="003F012E">
              <w:rPr>
                <w:rFonts w:ascii="Times New Roman" w:hAnsi="Times New Roman" w:cs="Times New Roman"/>
                <w:sz w:val="20"/>
                <w:szCs w:val="20"/>
              </w:rPr>
              <w:t xml:space="preserve">included in </w:t>
            </w:r>
            <w:del w:id="84" w:author="Author">
              <w:r w:rsidRPr="003F012E" w:rsidDel="00EE5964">
                <w:rPr>
                  <w:rFonts w:ascii="Times New Roman" w:hAnsi="Times New Roman" w:cs="Times New Roman"/>
                  <w:sz w:val="20"/>
                  <w:szCs w:val="20"/>
                </w:rPr>
                <w:delText xml:space="preserve">those valued in </w:delText>
              </w:r>
            </w:del>
            <w:r w:rsidRPr="003F012E">
              <w:rPr>
                <w:rFonts w:ascii="Times New Roman" w:hAnsi="Times New Roman" w:cs="Times New Roman"/>
                <w:sz w:val="20"/>
                <w:szCs w:val="20"/>
              </w:rPr>
              <w:t>Solvency II Balance Sheet</w:t>
            </w:r>
            <w:r w:rsidR="00D66D4B">
              <w:rPr>
                <w:rFonts w:ascii="Times New Roman" w:hAnsi="Times New Roman" w:cs="Times New Roman"/>
                <w:sz w:val="20"/>
                <w:szCs w:val="20"/>
              </w:rPr>
              <w:t>.</w:t>
            </w:r>
            <w:r w:rsidRPr="003F012E">
              <w:rPr>
                <w:rFonts w:ascii="Times New Roman" w:hAnsi="Times New Roman" w:cs="Times New Roman"/>
                <w:sz w:val="20"/>
                <w:szCs w:val="20"/>
              </w:rPr>
              <w:t xml:space="preserve"> </w:t>
            </w:r>
          </w:p>
        </w:tc>
      </w:tr>
      <w:tr w:rsidR="00CD6B25" w:rsidRPr="0024056D" w:rsidTr="00504BAB">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rsidR="00D66D4B" w:rsidRDefault="004E6F5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p w:rsidR="00CD6B25" w:rsidRPr="003F012E" w:rsidRDefault="004E6F5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N6</w:t>
            </w: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 xml:space="preserve"> </w:t>
            </w:r>
          </w:p>
        </w:tc>
        <w:tc>
          <w:tcPr>
            <w:tcW w:w="2148" w:type="dxa"/>
            <w:tcBorders>
              <w:top w:val="single" w:sz="4" w:space="0" w:color="auto"/>
              <w:left w:val="nil"/>
              <w:bottom w:val="single" w:sz="4" w:space="0" w:color="auto"/>
              <w:right w:val="single" w:sz="4" w:space="0" w:color="000000"/>
            </w:tcBorders>
            <w:shd w:val="clear" w:color="auto" w:fill="auto"/>
            <w:hideMark/>
          </w:tcPr>
          <w:p w:rsidR="00CD6B25" w:rsidRPr="003F012E" w:rsidRDefault="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Maximum possible value of contingent liabilities </w:t>
            </w:r>
            <w:r w:rsidR="00EF05E7" w:rsidRPr="003F012E">
              <w:rPr>
                <w:rFonts w:ascii="Times New Roman" w:eastAsia="Times New Roman" w:hAnsi="Times New Roman" w:cs="Times New Roman"/>
                <w:color w:val="000000"/>
                <w:sz w:val="20"/>
                <w:szCs w:val="20"/>
                <w:lang w:eastAsia="en-GB"/>
              </w:rPr>
              <w:t>not</w:t>
            </w:r>
            <w:r w:rsidRPr="003F012E">
              <w:rPr>
                <w:rFonts w:ascii="Times New Roman" w:eastAsia="Times New Roman" w:hAnsi="Times New Roman" w:cs="Times New Roman"/>
                <w:color w:val="000000"/>
                <w:sz w:val="20"/>
                <w:szCs w:val="20"/>
                <w:lang w:eastAsia="en-GB"/>
              </w:rPr>
              <w:t xml:space="preserve"> included in</w:t>
            </w:r>
            <w:r w:rsidR="004E6F5C">
              <w:rPr>
                <w:rFonts w:ascii="Times New Roman" w:eastAsia="Times New Roman" w:hAnsi="Times New Roman" w:cs="Times New Roman"/>
                <w:color w:val="000000"/>
                <w:sz w:val="20"/>
                <w:szCs w:val="20"/>
                <w:lang w:eastAsia="en-GB"/>
              </w:rPr>
              <w:t xml:space="preserve"> Solvency II</w:t>
            </w:r>
            <w:r w:rsidR="00B4058B">
              <w:rPr>
                <w:rFonts w:ascii="Times New Roman" w:eastAsia="Times New Roman" w:hAnsi="Times New Roman" w:cs="Times New Roman"/>
                <w:color w:val="000000"/>
                <w:sz w:val="20"/>
                <w:szCs w:val="20"/>
                <w:lang w:eastAsia="en-GB"/>
              </w:rPr>
              <w:t xml:space="preserve"> </w:t>
            </w:r>
            <w:r w:rsidRPr="003F012E">
              <w:rPr>
                <w:rFonts w:ascii="Times New Roman" w:eastAsia="Times New Roman" w:hAnsi="Times New Roman" w:cs="Times New Roman"/>
                <w:color w:val="000000"/>
                <w:sz w:val="20"/>
                <w:szCs w:val="20"/>
                <w:lang w:eastAsia="en-GB"/>
              </w:rPr>
              <w:t>B</w:t>
            </w:r>
            <w:r w:rsidR="00EF05E7" w:rsidRPr="003F012E">
              <w:rPr>
                <w:rFonts w:ascii="Times New Roman" w:eastAsia="Times New Roman" w:hAnsi="Times New Roman" w:cs="Times New Roman"/>
                <w:color w:val="000000"/>
                <w:sz w:val="20"/>
                <w:szCs w:val="20"/>
                <w:lang w:eastAsia="en-GB"/>
              </w:rPr>
              <w:t xml:space="preserve">alance </w:t>
            </w:r>
            <w:r w:rsidRPr="003F012E">
              <w:rPr>
                <w:rFonts w:ascii="Times New Roman" w:eastAsia="Times New Roman" w:hAnsi="Times New Roman" w:cs="Times New Roman"/>
                <w:color w:val="000000"/>
                <w:sz w:val="20"/>
                <w:szCs w:val="20"/>
                <w:lang w:eastAsia="en-GB"/>
              </w:rPr>
              <w:t>S</w:t>
            </w:r>
            <w:r w:rsidR="00EF05E7" w:rsidRPr="003F012E">
              <w:rPr>
                <w:rFonts w:ascii="Times New Roman" w:eastAsia="Times New Roman" w:hAnsi="Times New Roman" w:cs="Times New Roman"/>
                <w:color w:val="000000"/>
                <w:sz w:val="20"/>
                <w:szCs w:val="20"/>
                <w:lang w:eastAsia="en-GB"/>
              </w:rPr>
              <w:t>heet</w:t>
            </w:r>
            <w:r w:rsidRPr="003F012E">
              <w:rPr>
                <w:rFonts w:ascii="Times New Roman" w:eastAsia="Times New Roman" w:hAnsi="Times New Roman" w:cs="Times New Roman"/>
                <w:color w:val="000000"/>
                <w:sz w:val="20"/>
                <w:szCs w:val="20"/>
                <w:lang w:eastAsia="en-GB"/>
              </w:rPr>
              <w:t xml:space="preserve"> </w:t>
            </w:r>
          </w:p>
        </w:tc>
        <w:tc>
          <w:tcPr>
            <w:tcW w:w="5836" w:type="dxa"/>
            <w:tcBorders>
              <w:top w:val="single" w:sz="4" w:space="0" w:color="auto"/>
              <w:left w:val="nil"/>
              <w:bottom w:val="single" w:sz="4" w:space="0" w:color="auto"/>
              <w:right w:val="single" w:sz="4" w:space="0" w:color="000000"/>
            </w:tcBorders>
            <w:shd w:val="clear" w:color="auto" w:fill="auto"/>
            <w:hideMark/>
          </w:tcPr>
          <w:p w:rsidR="00CD6B25" w:rsidRPr="006A06E1" w:rsidRDefault="00CD6B25" w:rsidP="00EE5964">
            <w:pPr>
              <w:spacing w:after="0" w:line="240" w:lineRule="auto"/>
              <w:rPr>
                <w:rFonts w:ascii="Times New Roman" w:eastAsia="Times New Roman" w:hAnsi="Times New Roman" w:cs="Times New Roman"/>
                <w:color w:val="000000"/>
                <w:sz w:val="20"/>
                <w:szCs w:val="20"/>
                <w:lang w:eastAsia="en-GB"/>
              </w:rPr>
            </w:pPr>
            <w:r w:rsidRPr="006A06E1">
              <w:rPr>
                <w:rFonts w:ascii="Times New Roman" w:eastAsia="Times New Roman" w:hAnsi="Times New Roman" w:cs="Times New Roman"/>
                <w:color w:val="000000"/>
                <w:sz w:val="20"/>
                <w:szCs w:val="20"/>
                <w:lang w:eastAsia="en-GB"/>
              </w:rPr>
              <w:t>Enter the maximum amount of the contingent liability</w:t>
            </w:r>
            <w:r w:rsidR="00EF05E7" w:rsidRPr="006A06E1">
              <w:rPr>
                <w:rFonts w:ascii="Times New Roman" w:eastAsia="Times New Roman" w:hAnsi="Times New Roman" w:cs="Times New Roman"/>
                <w:color w:val="000000"/>
                <w:sz w:val="20"/>
                <w:szCs w:val="20"/>
                <w:lang w:eastAsia="en-GB"/>
              </w:rPr>
              <w:t xml:space="preserve">, for those not included in the </w:t>
            </w:r>
            <w:ins w:id="85" w:author="Author">
              <w:r w:rsidR="00EE5964" w:rsidRPr="006A06E1">
                <w:rPr>
                  <w:rFonts w:ascii="Times New Roman" w:eastAsia="Times New Roman" w:hAnsi="Times New Roman" w:cs="Times New Roman"/>
                  <w:color w:val="000000"/>
                  <w:sz w:val="20"/>
                  <w:szCs w:val="20"/>
                  <w:lang w:eastAsia="en-GB"/>
                </w:rPr>
                <w:t xml:space="preserve">Solvency II </w:t>
              </w:r>
            </w:ins>
            <w:del w:id="86" w:author="Author">
              <w:r w:rsidR="00EF05E7" w:rsidRPr="006A06E1" w:rsidDel="00EE5964">
                <w:rPr>
                  <w:rFonts w:ascii="Times New Roman" w:eastAsia="Times New Roman" w:hAnsi="Times New Roman" w:cs="Times New Roman"/>
                  <w:color w:val="000000"/>
                  <w:sz w:val="20"/>
                  <w:szCs w:val="20"/>
                  <w:lang w:eastAsia="en-GB"/>
                </w:rPr>
                <w:delText>b</w:delText>
              </w:r>
            </w:del>
            <w:ins w:id="87" w:author="Author">
              <w:r w:rsidR="00EE5964" w:rsidRPr="006A06E1">
                <w:rPr>
                  <w:rFonts w:ascii="Times New Roman" w:eastAsia="Times New Roman" w:hAnsi="Times New Roman" w:cs="Times New Roman"/>
                  <w:color w:val="000000"/>
                  <w:sz w:val="20"/>
                  <w:szCs w:val="20"/>
                  <w:lang w:eastAsia="en-GB"/>
                </w:rPr>
                <w:t>B</w:t>
              </w:r>
            </w:ins>
            <w:r w:rsidR="00EF05E7" w:rsidRPr="006A06E1">
              <w:rPr>
                <w:rFonts w:ascii="Times New Roman" w:eastAsia="Times New Roman" w:hAnsi="Times New Roman" w:cs="Times New Roman"/>
                <w:color w:val="000000"/>
                <w:sz w:val="20"/>
                <w:szCs w:val="20"/>
                <w:lang w:eastAsia="en-GB"/>
              </w:rPr>
              <w:t xml:space="preserve">alance </w:t>
            </w:r>
            <w:del w:id="88" w:author="Author">
              <w:r w:rsidR="00EF05E7" w:rsidRPr="006A06E1" w:rsidDel="00EE5964">
                <w:rPr>
                  <w:rFonts w:ascii="Times New Roman" w:eastAsia="Times New Roman" w:hAnsi="Times New Roman" w:cs="Times New Roman"/>
                  <w:color w:val="000000"/>
                  <w:sz w:val="20"/>
                  <w:szCs w:val="20"/>
                  <w:lang w:eastAsia="en-GB"/>
                </w:rPr>
                <w:delText>s</w:delText>
              </w:r>
            </w:del>
            <w:proofErr w:type="gramStart"/>
            <w:ins w:id="89" w:author="Author">
              <w:r w:rsidR="00EE5964" w:rsidRPr="006A06E1">
                <w:rPr>
                  <w:rFonts w:ascii="Times New Roman" w:eastAsia="Times New Roman" w:hAnsi="Times New Roman" w:cs="Times New Roman"/>
                  <w:color w:val="000000"/>
                  <w:sz w:val="20"/>
                  <w:szCs w:val="20"/>
                  <w:lang w:eastAsia="en-GB"/>
                </w:rPr>
                <w:t>S</w:t>
              </w:r>
            </w:ins>
            <w:r w:rsidR="00EF05E7" w:rsidRPr="006A06E1">
              <w:rPr>
                <w:rFonts w:ascii="Times New Roman" w:eastAsia="Times New Roman" w:hAnsi="Times New Roman" w:cs="Times New Roman"/>
                <w:color w:val="000000"/>
                <w:sz w:val="20"/>
                <w:szCs w:val="20"/>
                <w:lang w:eastAsia="en-GB"/>
              </w:rPr>
              <w:t xml:space="preserve">heet, </w:t>
            </w:r>
            <w:r w:rsidRPr="006A06E1">
              <w:rPr>
                <w:rFonts w:ascii="Times New Roman" w:eastAsia="Times New Roman" w:hAnsi="Times New Roman" w:cs="Times New Roman"/>
                <w:color w:val="000000"/>
                <w:sz w:val="20"/>
                <w:szCs w:val="20"/>
                <w:lang w:eastAsia="en-GB"/>
              </w:rPr>
              <w:t>that</w:t>
            </w:r>
            <w:proofErr w:type="gramEnd"/>
            <w:r w:rsidRPr="006A06E1">
              <w:rPr>
                <w:rFonts w:ascii="Times New Roman" w:eastAsia="Times New Roman" w:hAnsi="Times New Roman" w:cs="Times New Roman"/>
                <w:color w:val="000000"/>
                <w:sz w:val="20"/>
                <w:szCs w:val="20"/>
                <w:lang w:eastAsia="en-GB"/>
              </w:rPr>
              <w:t xml:space="preserve"> could be due from the Provider</w:t>
            </w:r>
            <w:r w:rsidR="00EF05E7" w:rsidRPr="006A06E1">
              <w:rPr>
                <w:rFonts w:ascii="Times New Roman" w:eastAsia="Times New Roman" w:hAnsi="Times New Roman" w:cs="Times New Roman"/>
                <w:color w:val="000000"/>
                <w:sz w:val="20"/>
                <w:szCs w:val="20"/>
                <w:lang w:eastAsia="en-GB"/>
              </w:rPr>
              <w:t>.</w:t>
            </w:r>
            <w:r w:rsidRPr="006A06E1">
              <w:rPr>
                <w:rFonts w:ascii="Times New Roman" w:eastAsia="Times New Roman" w:hAnsi="Times New Roman" w:cs="Times New Roman"/>
                <w:color w:val="000000"/>
                <w:sz w:val="20"/>
                <w:szCs w:val="20"/>
                <w:lang w:eastAsia="en-GB"/>
              </w:rPr>
              <w:t xml:space="preserve"> </w:t>
            </w:r>
            <w:r w:rsidRPr="006A06E1">
              <w:rPr>
                <w:rFonts w:ascii="Times New Roman" w:eastAsia="Times New Roman" w:hAnsi="Times New Roman" w:cs="Times New Roman"/>
                <w:color w:val="000000"/>
                <w:sz w:val="20"/>
                <w:szCs w:val="20"/>
                <w:lang w:eastAsia="en-GB"/>
              </w:rPr>
              <w:br/>
              <w:t xml:space="preserve">This item is to be reported in the </w:t>
            </w:r>
            <w:ins w:id="90" w:author="Author">
              <w:r w:rsidR="00264FC2" w:rsidRPr="00902E9A">
                <w:rPr>
                  <w:rFonts w:ascii="Times New Roman" w:eastAsia="Times New Roman" w:hAnsi="Times New Roman" w:cs="Times New Roman"/>
                  <w:color w:val="000000"/>
                  <w:sz w:val="20"/>
                  <w:szCs w:val="20"/>
                  <w:lang w:eastAsia="en-GB"/>
                  <w:rPrChange w:id="91" w:author="Author">
                    <w:rPr>
                      <w:rFonts w:ascii="Times New Roman" w:eastAsia="Times New Roman" w:hAnsi="Times New Roman" w:cs="Times New Roman"/>
                      <w:color w:val="000000"/>
                      <w:sz w:val="20"/>
                      <w:szCs w:val="20"/>
                      <w:highlight w:val="yellow"/>
                      <w:lang w:eastAsia="en-GB"/>
                    </w:rPr>
                  </w:rPrChange>
                </w:rPr>
                <w:t xml:space="preserve">reporting </w:t>
              </w:r>
            </w:ins>
            <w:r w:rsidRPr="006A06E1">
              <w:rPr>
                <w:rFonts w:ascii="Times New Roman" w:eastAsia="Times New Roman" w:hAnsi="Times New Roman" w:cs="Times New Roman"/>
                <w:color w:val="000000"/>
                <w:sz w:val="20"/>
                <w:szCs w:val="20"/>
                <w:lang w:eastAsia="en-GB"/>
              </w:rPr>
              <w:t>currency of the group.</w:t>
            </w:r>
          </w:p>
        </w:tc>
      </w:tr>
      <w:tr w:rsidR="007667AE" w:rsidRPr="0024056D" w:rsidTr="00504BAB">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tcPr>
          <w:p w:rsidR="00D66D4B" w:rsidRDefault="004E6F5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7</w:t>
            </w:r>
            <w:r>
              <w:rPr>
                <w:rFonts w:ascii="Times New Roman" w:eastAsia="Times New Roman" w:hAnsi="Times New Roman" w:cs="Times New Roman"/>
                <w:color w:val="000000"/>
                <w:sz w:val="20"/>
                <w:szCs w:val="20"/>
                <w:lang w:eastAsia="en-GB"/>
              </w:rPr>
              <w:t xml:space="preserve">0 </w:t>
            </w:r>
          </w:p>
          <w:p w:rsidR="007667AE" w:rsidRPr="003F012E" w:rsidRDefault="007667AE">
            <w:pPr>
              <w:spacing w:after="0" w:line="240" w:lineRule="auto"/>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000000"/>
            </w:tcBorders>
            <w:shd w:val="clear" w:color="auto" w:fill="auto"/>
          </w:tcPr>
          <w:p w:rsidR="007667AE" w:rsidRPr="003F012E" w:rsidRDefault="00B6363A"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Maximum value of letters of credit/guarantees</w:t>
            </w:r>
          </w:p>
        </w:tc>
        <w:tc>
          <w:tcPr>
            <w:tcW w:w="5836" w:type="dxa"/>
            <w:tcBorders>
              <w:top w:val="single" w:sz="4" w:space="0" w:color="auto"/>
              <w:left w:val="nil"/>
              <w:bottom w:val="single" w:sz="4" w:space="0" w:color="auto"/>
              <w:right w:val="single" w:sz="4" w:space="0" w:color="000000"/>
            </w:tcBorders>
            <w:shd w:val="clear" w:color="auto" w:fill="auto"/>
          </w:tcPr>
          <w:p w:rsidR="007667AE" w:rsidRPr="003F012E" w:rsidRDefault="001F3E03" w:rsidP="003F012E">
            <w:pPr>
              <w:rPr>
                <w:rFonts w:ascii="Times New Roman" w:eastAsia="Times New Roman" w:hAnsi="Times New Roman" w:cs="Times New Roman"/>
                <w:color w:val="000000"/>
                <w:sz w:val="20"/>
                <w:szCs w:val="20"/>
                <w:lang w:eastAsia="en-GB"/>
              </w:rPr>
            </w:pPr>
            <w:r w:rsidRPr="003F012E">
              <w:rPr>
                <w:rFonts w:ascii="Times New Roman" w:hAnsi="Times New Roman" w:cs="Times New Roman"/>
                <w:sz w:val="20"/>
                <w:szCs w:val="20"/>
              </w:rPr>
              <w:t xml:space="preserve">Sum of all possible cash flows if events triggering guarantees were all to happen in relation to guarantees provided by the “provider” (cell </w:t>
            </w:r>
            <w:r w:rsidR="00D66D4B">
              <w:rPr>
                <w:rFonts w:ascii="Times New Roman" w:hAnsi="Times New Roman" w:cs="Times New Roman"/>
                <w:sz w:val="20"/>
                <w:szCs w:val="20"/>
              </w:rPr>
              <w:t>C0050</w:t>
            </w:r>
            <w:r w:rsidRPr="003F012E">
              <w:rPr>
                <w:rFonts w:ascii="Times New Roman" w:hAnsi="Times New Roman" w:cs="Times New Roman"/>
                <w:sz w:val="20"/>
                <w:szCs w:val="20"/>
              </w:rPr>
              <w:t xml:space="preserve">) to the “beneficiary” (Cell </w:t>
            </w:r>
            <w:r w:rsidR="00D66D4B">
              <w:rPr>
                <w:rFonts w:ascii="Times New Roman" w:hAnsi="Times New Roman" w:cs="Times New Roman"/>
                <w:sz w:val="20"/>
                <w:szCs w:val="20"/>
              </w:rPr>
              <w:t>C0020</w:t>
            </w:r>
            <w:r w:rsidRPr="003F012E">
              <w:rPr>
                <w:rFonts w:ascii="Times New Roman" w:hAnsi="Times New Roman" w:cs="Times New Roman"/>
                <w:sz w:val="20"/>
                <w:szCs w:val="20"/>
              </w:rPr>
              <w:t xml:space="preserve">) to guarantee the payment of the liabilities due by the undertaking (includes letter of credit, undrawn committed borrowing facilities). </w:t>
            </w:r>
            <w:ins w:id="92" w:author="Author">
              <w:r w:rsidR="006A06E1">
                <w:rPr>
                  <w:rFonts w:ascii="Times New Roman" w:hAnsi="Times New Roman" w:cs="Times New Roman"/>
                  <w:sz w:val="20"/>
                  <w:szCs w:val="20"/>
                </w:rPr>
                <w:t xml:space="preserve"> This item shall not include amounts already reported under C0150 and C0160.</w:t>
              </w:r>
            </w:ins>
          </w:p>
        </w:tc>
      </w:tr>
      <w:tr w:rsidR="00B6363A" w:rsidRPr="0024056D" w:rsidTr="00504BAB">
        <w:trPr>
          <w:trHeight w:val="274"/>
        </w:trPr>
        <w:tc>
          <w:tcPr>
            <w:tcW w:w="1240" w:type="dxa"/>
            <w:tcBorders>
              <w:top w:val="single" w:sz="4" w:space="0" w:color="auto"/>
              <w:left w:val="single" w:sz="4" w:space="0" w:color="000000"/>
              <w:bottom w:val="single" w:sz="4" w:space="0" w:color="auto"/>
              <w:right w:val="single" w:sz="4" w:space="0" w:color="000000"/>
            </w:tcBorders>
            <w:shd w:val="clear" w:color="auto" w:fill="auto"/>
          </w:tcPr>
          <w:p w:rsidR="00D66D4B" w:rsidRDefault="004E6F5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 xml:space="preserve">0 </w:t>
            </w:r>
          </w:p>
          <w:p w:rsidR="00B6363A" w:rsidRPr="003F012E" w:rsidRDefault="00B6363A">
            <w:pPr>
              <w:spacing w:after="0" w:line="240" w:lineRule="auto"/>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000000"/>
            </w:tcBorders>
            <w:shd w:val="clear" w:color="auto" w:fill="auto"/>
          </w:tcPr>
          <w:p w:rsidR="00B6363A" w:rsidRPr="003F012E" w:rsidRDefault="00B6363A"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Value of guaranteed assets</w:t>
            </w:r>
          </w:p>
        </w:tc>
        <w:tc>
          <w:tcPr>
            <w:tcW w:w="5836" w:type="dxa"/>
            <w:tcBorders>
              <w:top w:val="single" w:sz="4" w:space="0" w:color="auto"/>
              <w:left w:val="nil"/>
              <w:bottom w:val="single" w:sz="4" w:space="0" w:color="auto"/>
              <w:right w:val="single" w:sz="4" w:space="0" w:color="000000"/>
            </w:tcBorders>
            <w:shd w:val="clear" w:color="auto" w:fill="auto"/>
          </w:tcPr>
          <w:p w:rsidR="001F3E03" w:rsidRPr="003F012E" w:rsidRDefault="001F3E03" w:rsidP="001F3E03">
            <w:pPr>
              <w:rPr>
                <w:rFonts w:ascii="Times New Roman" w:hAnsi="Times New Roman" w:cs="Times New Roman"/>
                <w:sz w:val="20"/>
                <w:szCs w:val="20"/>
              </w:rPr>
            </w:pPr>
            <w:r w:rsidRPr="003F012E">
              <w:rPr>
                <w:rFonts w:ascii="Times New Roman" w:hAnsi="Times New Roman" w:cs="Times New Roman"/>
                <w:sz w:val="20"/>
                <w:szCs w:val="20"/>
              </w:rPr>
              <w:t>Value of the guaranteed asset for which the guarantees are received.</w:t>
            </w:r>
          </w:p>
          <w:p w:rsidR="00B6363A" w:rsidRPr="003F012E" w:rsidRDefault="001F3E03" w:rsidP="001F3E03">
            <w:pPr>
              <w:spacing w:after="0" w:line="240" w:lineRule="auto"/>
              <w:rPr>
                <w:rFonts w:ascii="Times New Roman" w:eastAsia="Times New Roman" w:hAnsi="Times New Roman" w:cs="Times New Roman"/>
                <w:color w:val="000000"/>
                <w:sz w:val="20"/>
                <w:szCs w:val="20"/>
                <w:lang w:eastAsia="en-GB"/>
              </w:rPr>
            </w:pPr>
            <w:r w:rsidRPr="003F012E">
              <w:rPr>
                <w:rFonts w:ascii="Times New Roman" w:hAnsi="Times New Roman" w:cs="Times New Roman"/>
                <w:sz w:val="20"/>
                <w:szCs w:val="20"/>
              </w:rPr>
              <w:t>Other local/</w:t>
            </w:r>
            <w:proofErr w:type="spellStart"/>
            <w:r w:rsidRPr="003F012E">
              <w:rPr>
                <w:rFonts w:ascii="Times New Roman" w:hAnsi="Times New Roman" w:cs="Times New Roman"/>
                <w:sz w:val="20"/>
                <w:szCs w:val="20"/>
              </w:rPr>
              <w:t>sectoral</w:t>
            </w:r>
            <w:proofErr w:type="spellEnd"/>
            <w:r w:rsidRPr="003F012E">
              <w:rPr>
                <w:rFonts w:ascii="Times New Roman" w:hAnsi="Times New Roman" w:cs="Times New Roman"/>
                <w:sz w:val="20"/>
                <w:szCs w:val="20"/>
              </w:rPr>
              <w:t xml:space="preserve"> valuation principles than SII ones may be relevant in this case.</w:t>
            </w:r>
          </w:p>
        </w:tc>
      </w:tr>
    </w:tbl>
    <w:p w:rsidR="007667AE" w:rsidRPr="003F012E" w:rsidRDefault="007667AE" w:rsidP="007667AE">
      <w:pPr>
        <w:rPr>
          <w:rFonts w:ascii="Times New Roman" w:hAnsi="Times New Roman" w:cs="Times New Roman"/>
          <w:sz w:val="20"/>
          <w:szCs w:val="20"/>
        </w:rPr>
      </w:pPr>
    </w:p>
    <w:sectPr w:rsidR="007667AE" w:rsidRPr="003F012E" w:rsidSect="00CD6B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start w:val="1"/>
      <w:numFmt w:val="bullet"/>
      <w:lvlText w:val=""/>
      <w:lvlJc w:val="left"/>
      <w:pPr>
        <w:tabs>
          <w:tab w:val="num" w:pos="2210"/>
        </w:tabs>
        <w:ind w:left="2210" w:hanging="360"/>
      </w:pPr>
      <w:rPr>
        <w:rFonts w:ascii="Wingdings" w:hAnsi="Wingdings" w:hint="default"/>
      </w:rPr>
    </w:lvl>
    <w:lvl w:ilvl="3" w:tplc="08090001">
      <w:start w:val="1"/>
      <w:numFmt w:val="bullet"/>
      <w:lvlText w:val=""/>
      <w:lvlJc w:val="left"/>
      <w:pPr>
        <w:tabs>
          <w:tab w:val="num" w:pos="2930"/>
        </w:tabs>
        <w:ind w:left="2930" w:hanging="360"/>
      </w:pPr>
      <w:rPr>
        <w:rFonts w:ascii="Symbol" w:hAnsi="Symbol" w:hint="default"/>
      </w:rPr>
    </w:lvl>
    <w:lvl w:ilvl="4" w:tplc="08090003">
      <w:start w:val="1"/>
      <w:numFmt w:val="bullet"/>
      <w:lvlText w:val="o"/>
      <w:lvlJc w:val="left"/>
      <w:pPr>
        <w:tabs>
          <w:tab w:val="num" w:pos="3650"/>
        </w:tabs>
        <w:ind w:left="3650" w:hanging="360"/>
      </w:pPr>
      <w:rPr>
        <w:rFonts w:ascii="Courier New" w:hAnsi="Courier New" w:cs="Courier New" w:hint="default"/>
      </w:rPr>
    </w:lvl>
    <w:lvl w:ilvl="5" w:tplc="08090005">
      <w:start w:val="1"/>
      <w:numFmt w:val="bullet"/>
      <w:lvlText w:val=""/>
      <w:lvlJc w:val="left"/>
      <w:pPr>
        <w:tabs>
          <w:tab w:val="num" w:pos="4370"/>
        </w:tabs>
        <w:ind w:left="4370" w:hanging="360"/>
      </w:pPr>
      <w:rPr>
        <w:rFonts w:ascii="Wingdings" w:hAnsi="Wingdings" w:hint="default"/>
      </w:rPr>
    </w:lvl>
    <w:lvl w:ilvl="6" w:tplc="08090001">
      <w:start w:val="1"/>
      <w:numFmt w:val="bullet"/>
      <w:lvlText w:val=""/>
      <w:lvlJc w:val="left"/>
      <w:pPr>
        <w:tabs>
          <w:tab w:val="num" w:pos="5090"/>
        </w:tabs>
        <w:ind w:left="5090" w:hanging="360"/>
      </w:pPr>
      <w:rPr>
        <w:rFonts w:ascii="Symbol" w:hAnsi="Symbol" w:hint="default"/>
      </w:rPr>
    </w:lvl>
    <w:lvl w:ilvl="7" w:tplc="08090003">
      <w:start w:val="1"/>
      <w:numFmt w:val="bullet"/>
      <w:lvlText w:val="o"/>
      <w:lvlJc w:val="left"/>
      <w:pPr>
        <w:tabs>
          <w:tab w:val="num" w:pos="5810"/>
        </w:tabs>
        <w:ind w:left="5810" w:hanging="360"/>
      </w:pPr>
      <w:rPr>
        <w:rFonts w:ascii="Courier New" w:hAnsi="Courier New" w:cs="Courier New" w:hint="default"/>
      </w:rPr>
    </w:lvl>
    <w:lvl w:ilvl="8" w:tplc="08090005">
      <w:start w:val="1"/>
      <w:numFmt w:val="bullet"/>
      <w:lvlText w:val=""/>
      <w:lvlJc w:val="left"/>
      <w:pPr>
        <w:tabs>
          <w:tab w:val="num" w:pos="6530"/>
        </w:tabs>
        <w:ind w:left="6530" w:hanging="360"/>
      </w:pPr>
      <w:rPr>
        <w:rFonts w:ascii="Wingdings" w:hAnsi="Wingdings" w:hint="default"/>
      </w:rPr>
    </w:lvl>
  </w:abstractNum>
  <w:abstractNum w:abstractNumId="1">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
    <w:nsid w:val="47571032"/>
    <w:multiLevelType w:val="hybridMultilevel"/>
    <w:tmpl w:val="EC3E88A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4">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27252E0"/>
    <w:multiLevelType w:val="hybridMultilevel"/>
    <w:tmpl w:val="F1387788"/>
    <w:lvl w:ilvl="0" w:tplc="DC94CEAA">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D6B25"/>
    <w:rsid w:val="000273E1"/>
    <w:rsid w:val="00072A8B"/>
    <w:rsid w:val="0013765F"/>
    <w:rsid w:val="0014066E"/>
    <w:rsid w:val="001846E8"/>
    <w:rsid w:val="001A7774"/>
    <w:rsid w:val="001F3E03"/>
    <w:rsid w:val="0024056D"/>
    <w:rsid w:val="00264FC2"/>
    <w:rsid w:val="0028217C"/>
    <w:rsid w:val="002C2E41"/>
    <w:rsid w:val="002F395A"/>
    <w:rsid w:val="00317DA3"/>
    <w:rsid w:val="00351AFC"/>
    <w:rsid w:val="0039442D"/>
    <w:rsid w:val="003F012E"/>
    <w:rsid w:val="003F4109"/>
    <w:rsid w:val="004628F7"/>
    <w:rsid w:val="004B4E1C"/>
    <w:rsid w:val="004B6696"/>
    <w:rsid w:val="004E6F5C"/>
    <w:rsid w:val="00504BAB"/>
    <w:rsid w:val="00516477"/>
    <w:rsid w:val="005A50AB"/>
    <w:rsid w:val="005E05DA"/>
    <w:rsid w:val="006A06E1"/>
    <w:rsid w:val="00705BEB"/>
    <w:rsid w:val="00753402"/>
    <w:rsid w:val="007667AE"/>
    <w:rsid w:val="007F3DC5"/>
    <w:rsid w:val="00902E9A"/>
    <w:rsid w:val="009350D6"/>
    <w:rsid w:val="00A16F09"/>
    <w:rsid w:val="00A95B08"/>
    <w:rsid w:val="00B14384"/>
    <w:rsid w:val="00B4058B"/>
    <w:rsid w:val="00B6363A"/>
    <w:rsid w:val="00BB7862"/>
    <w:rsid w:val="00C46859"/>
    <w:rsid w:val="00CD6B25"/>
    <w:rsid w:val="00D66D4B"/>
    <w:rsid w:val="00D7548A"/>
    <w:rsid w:val="00D84F9C"/>
    <w:rsid w:val="00E91161"/>
    <w:rsid w:val="00EE5964"/>
    <w:rsid w:val="00EF05E7"/>
    <w:rsid w:val="00F4676F"/>
    <w:rsid w:val="00FC7B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D6B25"/>
    <w:rPr>
      <w:sz w:val="16"/>
      <w:szCs w:val="16"/>
    </w:rPr>
  </w:style>
  <w:style w:type="paragraph" w:styleId="CommentText">
    <w:name w:val="annotation text"/>
    <w:basedOn w:val="Normal"/>
    <w:link w:val="CommentTextChar"/>
    <w:uiPriority w:val="99"/>
    <w:semiHidden/>
    <w:unhideWhenUsed/>
    <w:rsid w:val="00CD6B25"/>
    <w:pPr>
      <w:spacing w:line="240" w:lineRule="auto"/>
    </w:pPr>
    <w:rPr>
      <w:sz w:val="20"/>
      <w:szCs w:val="20"/>
    </w:rPr>
  </w:style>
  <w:style w:type="character" w:customStyle="1" w:styleId="CommentTextChar">
    <w:name w:val="Comment Text Char"/>
    <w:basedOn w:val="DefaultParagraphFont"/>
    <w:link w:val="CommentText"/>
    <w:uiPriority w:val="99"/>
    <w:semiHidden/>
    <w:rsid w:val="00CD6B25"/>
    <w:rPr>
      <w:sz w:val="20"/>
      <w:szCs w:val="20"/>
    </w:rPr>
  </w:style>
  <w:style w:type="paragraph" w:styleId="BalloonText">
    <w:name w:val="Balloon Text"/>
    <w:basedOn w:val="Normal"/>
    <w:link w:val="BalloonTextChar"/>
    <w:uiPriority w:val="99"/>
    <w:semiHidden/>
    <w:unhideWhenUsed/>
    <w:rsid w:val="00CD6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B2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F05E7"/>
    <w:rPr>
      <w:b/>
      <w:bCs/>
    </w:rPr>
  </w:style>
  <w:style w:type="character" w:customStyle="1" w:styleId="CommentSubjectChar">
    <w:name w:val="Comment Subject Char"/>
    <w:basedOn w:val="CommentTextChar"/>
    <w:link w:val="CommentSubject"/>
    <w:uiPriority w:val="99"/>
    <w:semiHidden/>
    <w:rsid w:val="00EF05E7"/>
    <w:rPr>
      <w:b/>
      <w:bCs/>
      <w:sz w:val="20"/>
      <w:szCs w:val="20"/>
    </w:rPr>
  </w:style>
  <w:style w:type="paragraph" w:styleId="Revision">
    <w:name w:val="Revision"/>
    <w:hidden/>
    <w:uiPriority w:val="99"/>
    <w:semiHidden/>
    <w:rsid w:val="003F4109"/>
    <w:pPr>
      <w:spacing w:after="0" w:line="240" w:lineRule="auto"/>
    </w:pPr>
  </w:style>
  <w:style w:type="paragraph" w:styleId="ListParagraph">
    <w:name w:val="List Paragraph"/>
    <w:basedOn w:val="Normal"/>
    <w:uiPriority w:val="34"/>
    <w:qFormat/>
    <w:rsid w:val="00D754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D6B25"/>
    <w:rPr>
      <w:sz w:val="16"/>
      <w:szCs w:val="16"/>
    </w:rPr>
  </w:style>
  <w:style w:type="paragraph" w:styleId="CommentText">
    <w:name w:val="annotation text"/>
    <w:basedOn w:val="Normal"/>
    <w:link w:val="CommentTextChar"/>
    <w:uiPriority w:val="99"/>
    <w:semiHidden/>
    <w:unhideWhenUsed/>
    <w:rsid w:val="00CD6B25"/>
    <w:pPr>
      <w:spacing w:line="240" w:lineRule="auto"/>
    </w:pPr>
    <w:rPr>
      <w:sz w:val="20"/>
      <w:szCs w:val="20"/>
    </w:rPr>
  </w:style>
  <w:style w:type="character" w:customStyle="1" w:styleId="CommentTextChar">
    <w:name w:val="Comment Text Char"/>
    <w:basedOn w:val="DefaultParagraphFont"/>
    <w:link w:val="CommentText"/>
    <w:uiPriority w:val="99"/>
    <w:semiHidden/>
    <w:rsid w:val="00CD6B25"/>
    <w:rPr>
      <w:sz w:val="20"/>
      <w:szCs w:val="20"/>
    </w:rPr>
  </w:style>
  <w:style w:type="paragraph" w:styleId="BalloonText">
    <w:name w:val="Balloon Text"/>
    <w:basedOn w:val="Normal"/>
    <w:link w:val="BalloonTextChar"/>
    <w:uiPriority w:val="99"/>
    <w:semiHidden/>
    <w:unhideWhenUsed/>
    <w:rsid w:val="00CD6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B2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F05E7"/>
    <w:rPr>
      <w:b/>
      <w:bCs/>
    </w:rPr>
  </w:style>
  <w:style w:type="character" w:customStyle="1" w:styleId="CommentSubjectChar">
    <w:name w:val="Comment Subject Char"/>
    <w:basedOn w:val="CommentTextChar"/>
    <w:link w:val="CommentSubject"/>
    <w:uiPriority w:val="99"/>
    <w:semiHidden/>
    <w:rsid w:val="00EF05E7"/>
    <w:rPr>
      <w:b/>
      <w:bCs/>
      <w:sz w:val="20"/>
      <w:szCs w:val="20"/>
    </w:rPr>
  </w:style>
  <w:style w:type="paragraph" w:styleId="Revision">
    <w:name w:val="Revision"/>
    <w:hidden/>
    <w:uiPriority w:val="99"/>
    <w:semiHidden/>
    <w:rsid w:val="003F4109"/>
    <w:pPr>
      <w:spacing w:after="0" w:line="240" w:lineRule="auto"/>
    </w:pPr>
  </w:style>
  <w:style w:type="paragraph" w:styleId="ListParagraph">
    <w:name w:val="List Paragraph"/>
    <w:basedOn w:val="Normal"/>
    <w:uiPriority w:val="34"/>
    <w:qFormat/>
    <w:rsid w:val="00D754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025354">
      <w:bodyDiv w:val="1"/>
      <w:marLeft w:val="0"/>
      <w:marRight w:val="0"/>
      <w:marTop w:val="0"/>
      <w:marBottom w:val="0"/>
      <w:divBdr>
        <w:top w:val="none" w:sz="0" w:space="0" w:color="auto"/>
        <w:left w:val="none" w:sz="0" w:space="0" w:color="auto"/>
        <w:bottom w:val="none" w:sz="0" w:space="0" w:color="auto"/>
        <w:right w:val="none" w:sz="0" w:space="0" w:color="auto"/>
      </w:divBdr>
    </w:div>
    <w:div w:id="670835861">
      <w:bodyDiv w:val="1"/>
      <w:marLeft w:val="0"/>
      <w:marRight w:val="0"/>
      <w:marTop w:val="0"/>
      <w:marBottom w:val="0"/>
      <w:divBdr>
        <w:top w:val="none" w:sz="0" w:space="0" w:color="auto"/>
        <w:left w:val="none" w:sz="0" w:space="0" w:color="auto"/>
        <w:bottom w:val="none" w:sz="0" w:space="0" w:color="auto"/>
        <w:right w:val="none" w:sz="0" w:space="0" w:color="auto"/>
      </w:divBdr>
    </w:div>
    <w:div w:id="1040402392">
      <w:bodyDiv w:val="1"/>
      <w:marLeft w:val="0"/>
      <w:marRight w:val="0"/>
      <w:marTop w:val="0"/>
      <w:marBottom w:val="0"/>
      <w:divBdr>
        <w:top w:val="none" w:sz="0" w:space="0" w:color="auto"/>
        <w:left w:val="none" w:sz="0" w:space="0" w:color="auto"/>
        <w:bottom w:val="none" w:sz="0" w:space="0" w:color="auto"/>
        <w:right w:val="none" w:sz="0" w:space="0" w:color="auto"/>
      </w:divBdr>
    </w:div>
    <w:div w:id="1113011110">
      <w:bodyDiv w:val="1"/>
      <w:marLeft w:val="0"/>
      <w:marRight w:val="0"/>
      <w:marTop w:val="0"/>
      <w:marBottom w:val="0"/>
      <w:divBdr>
        <w:top w:val="none" w:sz="0" w:space="0" w:color="auto"/>
        <w:left w:val="none" w:sz="0" w:space="0" w:color="auto"/>
        <w:bottom w:val="none" w:sz="0" w:space="0" w:color="auto"/>
        <w:right w:val="none" w:sz="0" w:space="0" w:color="auto"/>
      </w:divBdr>
    </w:div>
    <w:div w:id="1240019306">
      <w:bodyDiv w:val="1"/>
      <w:marLeft w:val="0"/>
      <w:marRight w:val="0"/>
      <w:marTop w:val="0"/>
      <w:marBottom w:val="0"/>
      <w:divBdr>
        <w:top w:val="none" w:sz="0" w:space="0" w:color="auto"/>
        <w:left w:val="none" w:sz="0" w:space="0" w:color="auto"/>
        <w:bottom w:val="none" w:sz="0" w:space="0" w:color="auto"/>
        <w:right w:val="none" w:sz="0" w:space="0" w:color="auto"/>
      </w:divBdr>
    </w:div>
    <w:div w:id="1340041591">
      <w:bodyDiv w:val="1"/>
      <w:marLeft w:val="0"/>
      <w:marRight w:val="0"/>
      <w:marTop w:val="0"/>
      <w:marBottom w:val="0"/>
      <w:divBdr>
        <w:top w:val="none" w:sz="0" w:space="0" w:color="auto"/>
        <w:left w:val="none" w:sz="0" w:space="0" w:color="auto"/>
        <w:bottom w:val="none" w:sz="0" w:space="0" w:color="auto"/>
        <w:right w:val="none" w:sz="0" w:space="0" w:color="auto"/>
      </w:divBdr>
    </w:div>
    <w:div w:id="140700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1464</Words>
  <Characters>8346</Characters>
  <Application>Microsoft Office Word</Application>
  <DocSecurity>0</DocSecurity>
  <Lines>69</Lines>
  <Paragraphs>19</Paragraphs>
  <ScaleCrop>false</ScaleCrop>
  <Company/>
  <LinksUpToDate>false</LinksUpToDate>
  <CharactersWithSpaces>9791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2015-07-02T21:25:00Z</dcterms:created>
  <dcterms:modified xsi:type="dcterms:W3CDTF">2015-08-18T13:30:00Z</dcterms:modified>
</cp:coreProperties>
</file>